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56CD64" w14:textId="77777777" w:rsidR="00C03DD6" w:rsidRDefault="00C03DD6" w:rsidP="00C03DD6">
      <w:pPr>
        <w:pStyle w:val="Bezodstpw"/>
        <w:rPr>
          <w:b/>
        </w:rPr>
      </w:pPr>
    </w:p>
    <w:p w14:paraId="33121F37" w14:textId="77777777" w:rsidR="00C03DD6" w:rsidRPr="00AC026B" w:rsidRDefault="00C03DD6" w:rsidP="00C03DD6">
      <w:pPr>
        <w:pStyle w:val="Bezodstpw"/>
        <w:rPr>
          <w:b/>
        </w:rPr>
      </w:pPr>
      <w:r w:rsidRPr="00AC026B">
        <w:rPr>
          <w:b/>
        </w:rPr>
        <w:t xml:space="preserve">Załącznik nr </w:t>
      </w:r>
      <w:r>
        <w:rPr>
          <w:b/>
        </w:rPr>
        <w:t>6</w:t>
      </w:r>
      <w:r w:rsidRPr="00AC026B">
        <w:rPr>
          <w:b/>
        </w:rPr>
        <w:t xml:space="preserve"> do SWZ - </w:t>
      </w:r>
      <w:r>
        <w:rPr>
          <w:b/>
        </w:rPr>
        <w:t>W</w:t>
      </w:r>
      <w:r w:rsidRPr="00AC026B">
        <w:rPr>
          <w:b/>
        </w:rPr>
        <w:t xml:space="preserve">ykaz usług </w:t>
      </w:r>
    </w:p>
    <w:p w14:paraId="59446010" w14:textId="77777777" w:rsidR="00C03DD6" w:rsidRPr="00AC026B" w:rsidRDefault="00C03DD6" w:rsidP="00C03DD6">
      <w:pPr>
        <w:pStyle w:val="Bezodstpw"/>
      </w:pPr>
      <w:r w:rsidRPr="00AC026B">
        <w:rPr>
          <w:b/>
        </w:rPr>
        <w:t>Sprawa nr:SZP.250.1</w:t>
      </w:r>
      <w:r>
        <w:rPr>
          <w:b/>
        </w:rPr>
        <w:t>9</w:t>
      </w:r>
      <w:r w:rsidRPr="00AC026B">
        <w:rPr>
          <w:b/>
        </w:rPr>
        <w:t>.2025</w:t>
      </w:r>
      <w:r w:rsidRPr="00AC026B">
        <w:rPr>
          <w:b/>
        </w:rPr>
        <w:tab/>
      </w:r>
      <w:r w:rsidRPr="00AC026B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F2632E9" w14:textId="77777777" w:rsidR="00C03DD6" w:rsidRDefault="00C03DD6" w:rsidP="00C03DD6">
      <w:pPr>
        <w:jc w:val="right"/>
      </w:pPr>
    </w:p>
    <w:p w14:paraId="677BDA1A" w14:textId="77777777" w:rsidR="00C03DD6" w:rsidRPr="00AC026B" w:rsidRDefault="00C03DD6" w:rsidP="00C03DD6">
      <w:pPr>
        <w:jc w:val="right"/>
        <w:rPr>
          <w:b/>
        </w:rPr>
      </w:pPr>
      <w:r w:rsidRPr="00AC026B">
        <w:rPr>
          <w:b/>
        </w:rPr>
        <w:t>ZAMAWIAJĄCY:</w:t>
      </w:r>
    </w:p>
    <w:p w14:paraId="156AFFE6" w14:textId="77777777" w:rsidR="00C03DD6" w:rsidRPr="00AC026B" w:rsidRDefault="00C03DD6" w:rsidP="00C03DD6">
      <w:pPr>
        <w:jc w:val="right"/>
        <w:rPr>
          <w:b/>
        </w:rPr>
      </w:pPr>
      <w:r w:rsidRPr="00AC026B">
        <w:rPr>
          <w:b/>
        </w:rPr>
        <w:t>Szkoła Główna Gospodarstwa Wiejskiego w Warszawie</w:t>
      </w:r>
    </w:p>
    <w:p w14:paraId="44E7D5F9" w14:textId="77777777" w:rsidR="00C03DD6" w:rsidRPr="00AC026B" w:rsidRDefault="00C03DD6" w:rsidP="00C03DD6">
      <w:pPr>
        <w:jc w:val="right"/>
        <w:rPr>
          <w:b/>
        </w:rPr>
      </w:pPr>
      <w:r w:rsidRPr="00AC026B">
        <w:rPr>
          <w:b/>
        </w:rPr>
        <w:t>ul. Nowoursynowska 166</w:t>
      </w:r>
    </w:p>
    <w:p w14:paraId="0D088CDF" w14:textId="77777777" w:rsidR="00C03DD6" w:rsidRDefault="00C03DD6" w:rsidP="00C03DD6">
      <w:pPr>
        <w:jc w:val="right"/>
      </w:pPr>
      <w:r w:rsidRPr="00AC026B">
        <w:rPr>
          <w:b/>
        </w:rPr>
        <w:tab/>
      </w:r>
      <w:r w:rsidRPr="00AC026B">
        <w:rPr>
          <w:b/>
        </w:rPr>
        <w:tab/>
      </w:r>
      <w:r w:rsidRPr="00AC026B">
        <w:rPr>
          <w:b/>
        </w:rPr>
        <w:tab/>
      </w:r>
      <w:r w:rsidRPr="00AC026B">
        <w:rPr>
          <w:b/>
        </w:rPr>
        <w:tab/>
      </w:r>
      <w:r w:rsidRPr="00AC026B">
        <w:rPr>
          <w:b/>
        </w:rPr>
        <w:tab/>
        <w:t xml:space="preserve">  02-787 Warszawa</w:t>
      </w:r>
    </w:p>
    <w:p w14:paraId="1C111191" w14:textId="77777777" w:rsidR="00C03DD6" w:rsidRDefault="00C03DD6" w:rsidP="00C03DD6">
      <w:r>
        <w:rPr>
          <w:b/>
          <w:i/>
        </w:rPr>
        <w:t>Wykonawca:</w:t>
      </w:r>
    </w:p>
    <w:p w14:paraId="55DBB740" w14:textId="77777777" w:rsidR="00C03DD6" w:rsidRDefault="00C03DD6" w:rsidP="00C03DD6">
      <w:pPr>
        <w:spacing w:after="5" w:line="250" w:lineRule="auto"/>
        <w:ind w:left="-5" w:right="1094"/>
      </w:pPr>
      <w:r>
        <w:rPr>
          <w:i/>
        </w:rPr>
        <w:t>……………………………………………………..…</w:t>
      </w:r>
    </w:p>
    <w:p w14:paraId="6911E857" w14:textId="77777777" w:rsidR="00C03DD6" w:rsidRDefault="00C03DD6" w:rsidP="00C03DD6">
      <w:pPr>
        <w:spacing w:after="5" w:line="250" w:lineRule="auto"/>
        <w:ind w:left="-5" w:right="1094"/>
      </w:pPr>
      <w:r>
        <w:rPr>
          <w:i/>
        </w:rPr>
        <w:t>………………………………………..………………</w:t>
      </w:r>
    </w:p>
    <w:p w14:paraId="6F0B467E" w14:textId="77777777" w:rsidR="00C03DD6" w:rsidRDefault="00C03DD6" w:rsidP="00C03DD6">
      <w:pPr>
        <w:spacing w:after="4"/>
        <w:ind w:left="-5" w:right="1092"/>
      </w:pPr>
      <w:r>
        <w:rPr>
          <w:i/>
          <w:sz w:val="20"/>
        </w:rPr>
        <w:t>(pełna nazwa/firma, adres, w</w:t>
      </w:r>
      <w:r>
        <w:t xml:space="preserve"> </w:t>
      </w:r>
      <w:r>
        <w:rPr>
          <w:i/>
          <w:sz w:val="20"/>
        </w:rPr>
        <w:t>Zależności od podmiotu: NIP/PESEL,</w:t>
      </w:r>
    </w:p>
    <w:p w14:paraId="1E9C3767" w14:textId="77777777" w:rsidR="00C03DD6" w:rsidRDefault="00C03DD6" w:rsidP="00C03DD6">
      <w:pPr>
        <w:spacing w:after="305"/>
        <w:ind w:left="-5" w:right="-284"/>
      </w:pPr>
      <w:r>
        <w:rPr>
          <w:i/>
          <w:sz w:val="20"/>
        </w:rPr>
        <w:t>KRS/</w:t>
      </w:r>
      <w:proofErr w:type="spellStart"/>
      <w:r>
        <w:rPr>
          <w:i/>
          <w:sz w:val="20"/>
        </w:rPr>
        <w:t>CEiDG</w:t>
      </w:r>
      <w:proofErr w:type="spellEnd"/>
      <w:r>
        <w:rPr>
          <w:i/>
          <w:sz w:val="20"/>
        </w:rPr>
        <w:t>)</w:t>
      </w:r>
    </w:p>
    <w:p w14:paraId="6A0625FC" w14:textId="77777777" w:rsidR="00C03DD6" w:rsidRPr="00F4634E" w:rsidRDefault="00C03DD6" w:rsidP="00C03DD6">
      <w:pPr>
        <w:spacing w:after="305"/>
        <w:ind w:left="-5" w:right="-284"/>
      </w:pPr>
      <w:r>
        <w:rPr>
          <w:i/>
        </w:rPr>
        <w:t>Dotyczy zamówienia</w:t>
      </w:r>
      <w:r>
        <w:rPr>
          <w:b/>
          <w:i/>
        </w:rPr>
        <w:t>: „</w:t>
      </w:r>
      <w:r w:rsidRPr="00C12FD0">
        <w:rPr>
          <w:b/>
          <w:i/>
        </w:rPr>
        <w:t xml:space="preserve">Usługi </w:t>
      </w:r>
      <w:r>
        <w:rPr>
          <w:b/>
          <w:i/>
        </w:rPr>
        <w:t xml:space="preserve">sprzątania i mycia okien </w:t>
      </w:r>
      <w:r w:rsidRPr="00C12FD0">
        <w:rPr>
          <w:b/>
          <w:i/>
        </w:rPr>
        <w:t>w budynkach Szkoły Głównej</w:t>
      </w:r>
      <w:r>
        <w:rPr>
          <w:b/>
          <w:i/>
        </w:rPr>
        <w:t xml:space="preserve"> </w:t>
      </w:r>
      <w:r w:rsidRPr="00C12FD0">
        <w:rPr>
          <w:b/>
          <w:i/>
        </w:rPr>
        <w:t>Gospodarstwa Wiejskiego w Warszawie”.</w:t>
      </w:r>
    </w:p>
    <w:p w14:paraId="08EC1DE6" w14:textId="77777777" w:rsidR="00C03DD6" w:rsidRPr="00070DD0" w:rsidRDefault="00C03DD6" w:rsidP="00C03DD6">
      <w:pPr>
        <w:pStyle w:val="Bezodstpw"/>
        <w:jc w:val="center"/>
        <w:rPr>
          <w:b/>
          <w:i/>
        </w:rPr>
      </w:pPr>
      <w:r w:rsidRPr="00070DD0">
        <w:rPr>
          <w:b/>
          <w:i/>
        </w:rPr>
        <w:t>WYKAZ USŁUG</w:t>
      </w:r>
      <w:r>
        <w:rPr>
          <w:b/>
          <w:i/>
        </w:rPr>
        <w:t xml:space="preserve"> CZEŚĆ I  / CZEŚĆ II</w:t>
      </w:r>
    </w:p>
    <w:p w14:paraId="6543C2DD" w14:textId="77777777" w:rsidR="00C03DD6" w:rsidRDefault="00C03DD6" w:rsidP="00C03DD6">
      <w:pPr>
        <w:pStyle w:val="Bezodstpw"/>
        <w:rPr>
          <w:b/>
          <w:i/>
        </w:rPr>
      </w:pPr>
      <w:r w:rsidRPr="00070DD0">
        <w:rPr>
          <w:b/>
          <w:i/>
        </w:rPr>
        <w:t>wykonanych, a w przypadku świadczeń okresowych lub ciągłych również wykonywanych, w okresie ostatnich 3 lat przed upływem terminu składania ofert, a jeżeli okres prowadzenia działalności jest krótszy - w tym okresie, wraz z podaniem ich wartości, przedmiotu zamówienia, dat wykonania i podmiotów, na rzecz których usługi zostały wykonane.</w:t>
      </w:r>
    </w:p>
    <w:p w14:paraId="73978EF8" w14:textId="77777777" w:rsidR="00C03DD6" w:rsidRPr="005A3F0D" w:rsidRDefault="00C03DD6" w:rsidP="00C03DD6">
      <w:pPr>
        <w:pStyle w:val="Bezodstpw"/>
        <w:rPr>
          <w:b/>
          <w:i/>
        </w:rPr>
      </w:pPr>
      <w:r w:rsidRPr="00044491">
        <w:rPr>
          <w:b/>
          <w:bCs/>
          <w:i/>
          <w:color w:val="FF0000"/>
          <w:sz w:val="22"/>
          <w:szCs w:val="22"/>
        </w:rPr>
        <w:t xml:space="preserve">Wykonawca wypełnia wykaz osób dla każdej </w:t>
      </w:r>
      <w:r>
        <w:rPr>
          <w:b/>
          <w:bCs/>
          <w:i/>
          <w:color w:val="FF0000"/>
          <w:sz w:val="22"/>
          <w:szCs w:val="22"/>
        </w:rPr>
        <w:t xml:space="preserve">z </w:t>
      </w:r>
      <w:r w:rsidRPr="00044491">
        <w:rPr>
          <w:b/>
          <w:bCs/>
          <w:i/>
          <w:color w:val="FF0000"/>
          <w:sz w:val="22"/>
          <w:szCs w:val="22"/>
        </w:rPr>
        <w:t>Części odrębnie.</w:t>
      </w:r>
      <w:r>
        <w:rPr>
          <w:b/>
          <w:bCs/>
          <w:i/>
          <w:color w:val="FF0000"/>
          <w:sz w:val="22"/>
          <w:szCs w:val="22"/>
        </w:rPr>
        <w:t>!</w:t>
      </w:r>
    </w:p>
    <w:tbl>
      <w:tblPr>
        <w:tblStyle w:val="TableGrid"/>
        <w:tblW w:w="10063" w:type="dxa"/>
        <w:tblInd w:w="-107" w:type="dxa"/>
        <w:tblCellMar>
          <w:top w:w="49" w:type="dxa"/>
          <w:left w:w="107" w:type="dxa"/>
          <w:right w:w="109" w:type="dxa"/>
        </w:tblCellMar>
        <w:tblLook w:val="04A0" w:firstRow="1" w:lastRow="0" w:firstColumn="1" w:lastColumn="0" w:noHBand="0" w:noVBand="1"/>
      </w:tblPr>
      <w:tblGrid>
        <w:gridCol w:w="578"/>
        <w:gridCol w:w="1656"/>
        <w:gridCol w:w="1205"/>
        <w:gridCol w:w="2055"/>
        <w:gridCol w:w="1701"/>
        <w:gridCol w:w="1276"/>
        <w:gridCol w:w="1592"/>
      </w:tblGrid>
      <w:tr w:rsidR="00C03DD6" w14:paraId="6D57E7EB" w14:textId="77777777" w:rsidTr="00736202">
        <w:trPr>
          <w:trHeight w:val="1663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854B582" w14:textId="77777777" w:rsidR="00C03DD6" w:rsidRDefault="00C03DD6" w:rsidP="00736202">
            <w:pPr>
              <w:spacing w:line="259" w:lineRule="auto"/>
            </w:pPr>
            <w:r>
              <w:rPr>
                <w:b/>
                <w:i/>
                <w:sz w:val="22"/>
              </w:rPr>
              <w:t>LP.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4C407FC" w14:textId="77777777" w:rsidR="00C03DD6" w:rsidRDefault="00C03DD6" w:rsidP="00736202">
            <w:pPr>
              <w:spacing w:line="259" w:lineRule="auto"/>
              <w:ind w:left="1" w:right="45"/>
            </w:pPr>
            <w:r>
              <w:rPr>
                <w:b/>
                <w:i/>
                <w:sz w:val="18"/>
              </w:rPr>
              <w:t xml:space="preserve">Przedmiot zamówienia    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F72F429" w14:textId="77777777" w:rsidR="00C03DD6" w:rsidRDefault="00C03DD6" w:rsidP="00736202">
            <w:pPr>
              <w:spacing w:line="259" w:lineRule="auto"/>
              <w:ind w:left="1"/>
            </w:pPr>
            <w:r>
              <w:rPr>
                <w:b/>
                <w:i/>
                <w:sz w:val="18"/>
              </w:rPr>
              <w:t>Wartość zamówienia brutto w zł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0DA9C7" w14:textId="77777777" w:rsidR="00C03DD6" w:rsidRDefault="00C03DD6" w:rsidP="00736202">
            <w:pPr>
              <w:spacing w:line="259" w:lineRule="auto"/>
              <w:ind w:left="1" w:right="89"/>
            </w:pPr>
            <w:r>
              <w:rPr>
                <w:b/>
                <w:i/>
                <w:sz w:val="18"/>
              </w:rPr>
              <w:t>Data wykonania dzień/miesiąc/rok i miejsce ( rozpoczęcia i zakończenia lub wykonywania 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F370BE3" w14:textId="77777777" w:rsidR="00C03DD6" w:rsidRDefault="00C03DD6" w:rsidP="00736202">
            <w:pPr>
              <w:spacing w:line="238" w:lineRule="auto"/>
              <w:ind w:left="1" w:right="274"/>
            </w:pPr>
            <w:r>
              <w:rPr>
                <w:b/>
                <w:i/>
                <w:sz w:val="18"/>
              </w:rPr>
              <w:t xml:space="preserve">Nazwa i adres podmiotu, na rzecz którego </w:t>
            </w:r>
          </w:p>
          <w:p w14:paraId="6DCFE013" w14:textId="77777777" w:rsidR="00C03DD6" w:rsidRDefault="00C03DD6" w:rsidP="00736202">
            <w:pPr>
              <w:spacing w:line="259" w:lineRule="auto"/>
              <w:ind w:left="1" w:right="170"/>
            </w:pPr>
            <w:r>
              <w:rPr>
                <w:b/>
                <w:i/>
                <w:sz w:val="18"/>
              </w:rPr>
              <w:t>usługa została wykonana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AD42639" w14:textId="77777777" w:rsidR="00C03DD6" w:rsidRDefault="00C03DD6" w:rsidP="00736202">
            <w:pPr>
              <w:spacing w:line="259" w:lineRule="auto"/>
              <w:ind w:left="1"/>
            </w:pPr>
            <w:r>
              <w:rPr>
                <w:b/>
                <w:i/>
                <w:sz w:val="18"/>
              </w:rPr>
              <w:t>Dowód</w:t>
            </w:r>
            <w:r>
              <w:rPr>
                <w:i/>
                <w:sz w:val="18"/>
              </w:rPr>
              <w:t>*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7CB3326" w14:textId="77777777" w:rsidR="00C03DD6" w:rsidRDefault="00C03DD6" w:rsidP="00736202">
            <w:pPr>
              <w:spacing w:line="259" w:lineRule="auto"/>
              <w:ind w:left="1"/>
            </w:pPr>
            <w:r>
              <w:rPr>
                <w:b/>
                <w:i/>
                <w:sz w:val="18"/>
              </w:rPr>
              <w:t>Zasoby innego</w:t>
            </w:r>
          </w:p>
          <w:p w14:paraId="6975F57F" w14:textId="77777777" w:rsidR="00C03DD6" w:rsidRDefault="00C03DD6" w:rsidP="00736202">
            <w:pPr>
              <w:spacing w:line="259" w:lineRule="auto"/>
              <w:ind w:left="1" w:right="71"/>
            </w:pPr>
            <w:r>
              <w:rPr>
                <w:b/>
                <w:i/>
                <w:sz w:val="18"/>
              </w:rPr>
              <w:t>podmiotu (wpisać Nazwę innego podmiotu) – jeżeli dotyczy</w:t>
            </w:r>
          </w:p>
        </w:tc>
      </w:tr>
      <w:tr w:rsidR="00C03DD6" w14:paraId="50B0B24F" w14:textId="77777777" w:rsidTr="00736202">
        <w:trPr>
          <w:trHeight w:val="777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919F4" w14:textId="77777777" w:rsidR="00C03DD6" w:rsidRDefault="00C03DD6" w:rsidP="00736202">
            <w:pPr>
              <w:spacing w:after="160" w:line="259" w:lineRule="auto"/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5A1F3" w14:textId="77777777" w:rsidR="00C03DD6" w:rsidRDefault="00C03DD6" w:rsidP="00736202">
            <w:pPr>
              <w:spacing w:after="160" w:line="259" w:lineRule="auto"/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2A7DE" w14:textId="77777777" w:rsidR="00C03DD6" w:rsidRDefault="00C03DD6" w:rsidP="00736202">
            <w:pPr>
              <w:spacing w:after="160" w:line="259" w:lineRule="auto"/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EB927" w14:textId="77777777" w:rsidR="00C03DD6" w:rsidRDefault="00C03DD6" w:rsidP="00736202">
            <w:pPr>
              <w:spacing w:after="160" w:line="259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1EE47" w14:textId="77777777" w:rsidR="00C03DD6" w:rsidRDefault="00C03DD6" w:rsidP="00736202">
            <w:pPr>
              <w:spacing w:after="160" w:line="259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EDCDB" w14:textId="77777777" w:rsidR="00C03DD6" w:rsidRDefault="00C03DD6" w:rsidP="00736202">
            <w:pPr>
              <w:spacing w:after="160" w:line="259" w:lineRule="auto"/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B86D6" w14:textId="77777777" w:rsidR="00C03DD6" w:rsidRDefault="00C03DD6" w:rsidP="00736202">
            <w:pPr>
              <w:spacing w:after="160" w:line="259" w:lineRule="auto"/>
            </w:pPr>
          </w:p>
        </w:tc>
      </w:tr>
      <w:tr w:rsidR="00C03DD6" w14:paraId="063E4C6B" w14:textId="77777777" w:rsidTr="00736202">
        <w:trPr>
          <w:trHeight w:val="986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55020" w14:textId="77777777" w:rsidR="00C03DD6" w:rsidRDefault="00C03DD6" w:rsidP="00736202">
            <w:pPr>
              <w:spacing w:after="160" w:line="259" w:lineRule="auto"/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A3C8" w14:textId="77777777" w:rsidR="00C03DD6" w:rsidRDefault="00C03DD6" w:rsidP="00736202">
            <w:pPr>
              <w:spacing w:after="160" w:line="259" w:lineRule="auto"/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B066D" w14:textId="77777777" w:rsidR="00C03DD6" w:rsidRDefault="00C03DD6" w:rsidP="00736202">
            <w:pPr>
              <w:spacing w:after="160" w:line="259" w:lineRule="auto"/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2441D" w14:textId="77777777" w:rsidR="00C03DD6" w:rsidRDefault="00C03DD6" w:rsidP="00736202">
            <w:pPr>
              <w:spacing w:after="160" w:line="259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BCF12" w14:textId="77777777" w:rsidR="00C03DD6" w:rsidRDefault="00C03DD6" w:rsidP="00736202">
            <w:pPr>
              <w:spacing w:after="160" w:line="259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3CAC5" w14:textId="77777777" w:rsidR="00C03DD6" w:rsidRDefault="00C03DD6" w:rsidP="00736202">
            <w:pPr>
              <w:spacing w:after="160" w:line="259" w:lineRule="auto"/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6AA40" w14:textId="77777777" w:rsidR="00C03DD6" w:rsidRDefault="00C03DD6" w:rsidP="00736202">
            <w:pPr>
              <w:spacing w:after="160" w:line="259" w:lineRule="auto"/>
            </w:pPr>
          </w:p>
        </w:tc>
      </w:tr>
      <w:tr w:rsidR="00C03DD6" w14:paraId="0CED956E" w14:textId="77777777" w:rsidTr="00736202">
        <w:trPr>
          <w:trHeight w:val="845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65F51" w14:textId="77777777" w:rsidR="00C03DD6" w:rsidRDefault="00C03DD6" w:rsidP="00736202">
            <w:pPr>
              <w:spacing w:after="160" w:line="259" w:lineRule="auto"/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373FA" w14:textId="77777777" w:rsidR="00C03DD6" w:rsidRDefault="00C03DD6" w:rsidP="00736202">
            <w:pPr>
              <w:spacing w:after="160" w:line="259" w:lineRule="auto"/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51796" w14:textId="77777777" w:rsidR="00C03DD6" w:rsidRDefault="00C03DD6" w:rsidP="00736202">
            <w:pPr>
              <w:spacing w:after="160" w:line="259" w:lineRule="auto"/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6A033" w14:textId="77777777" w:rsidR="00C03DD6" w:rsidRDefault="00C03DD6" w:rsidP="00736202">
            <w:pPr>
              <w:spacing w:after="160" w:line="259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C7BAC" w14:textId="77777777" w:rsidR="00C03DD6" w:rsidRDefault="00C03DD6" w:rsidP="00736202">
            <w:pPr>
              <w:spacing w:after="160" w:line="259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169B3" w14:textId="77777777" w:rsidR="00C03DD6" w:rsidRDefault="00C03DD6" w:rsidP="00736202">
            <w:pPr>
              <w:spacing w:after="160" w:line="259" w:lineRule="auto"/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0C760" w14:textId="77777777" w:rsidR="00C03DD6" w:rsidRDefault="00C03DD6" w:rsidP="00736202">
            <w:pPr>
              <w:spacing w:after="160" w:line="259" w:lineRule="auto"/>
            </w:pPr>
          </w:p>
        </w:tc>
      </w:tr>
    </w:tbl>
    <w:p w14:paraId="118A517D" w14:textId="77777777" w:rsidR="00C03DD6" w:rsidRPr="00AC026B" w:rsidRDefault="00C03DD6" w:rsidP="00C03DD6">
      <w:pPr>
        <w:spacing w:after="3"/>
        <w:ind w:right="-284"/>
        <w:rPr>
          <w:sz w:val="20"/>
          <w:szCs w:val="20"/>
        </w:rPr>
      </w:pPr>
      <w:r>
        <w:rPr>
          <w:i/>
          <w:sz w:val="32"/>
        </w:rPr>
        <w:t>*</w:t>
      </w:r>
      <w:r>
        <w:rPr>
          <w:i/>
          <w:sz w:val="22"/>
        </w:rPr>
        <w:t xml:space="preserve"> </w:t>
      </w:r>
      <w:r w:rsidRPr="00AC026B">
        <w:rPr>
          <w:i/>
          <w:sz w:val="20"/>
          <w:szCs w:val="20"/>
        </w:rPr>
        <w:t>do wykazu należy załączyć dowody określające czy te usługi zostały wykonane lub są wykonywane należycie, przy czym dowodami, o których mowa, są referencje bądź inne dokumenty wystawione przez podmiot, na rzecz, którego usługi były wykonywane, a w przypadku świadczeń okresowych lub ciągłych są wykonywane, a jeżeli z uzasadnionej przyczyny o obiektywnym charakterze Wykonawca nie jest w stanie uzyskać tych dokumentów - oświadczenie Wykonawcy.</w:t>
      </w:r>
    </w:p>
    <w:p w14:paraId="0264E88E" w14:textId="77777777" w:rsidR="00C03DD6" w:rsidRPr="00AC026B" w:rsidRDefault="00C03DD6" w:rsidP="00C03DD6">
      <w:pPr>
        <w:spacing w:after="505"/>
        <w:ind w:right="-284"/>
        <w:rPr>
          <w:i/>
          <w:sz w:val="20"/>
          <w:szCs w:val="20"/>
        </w:rPr>
      </w:pPr>
      <w:r w:rsidRPr="00AC026B">
        <w:rPr>
          <w:i/>
          <w:sz w:val="20"/>
          <w:szCs w:val="20"/>
        </w:rPr>
        <w:t xml:space="preserve">W przypadku świadczeń </w:t>
      </w:r>
      <w:r>
        <w:rPr>
          <w:i/>
          <w:sz w:val="20"/>
          <w:szCs w:val="20"/>
        </w:rPr>
        <w:t>powtarzających się</w:t>
      </w:r>
      <w:r w:rsidRPr="00AC026B">
        <w:rPr>
          <w:i/>
          <w:sz w:val="20"/>
          <w:szCs w:val="20"/>
        </w:rPr>
        <w:t xml:space="preserve"> lub ciągłych nadal wykonywanych referencje bądź inne dokumenty potwierdzające ich należyte wykonywanie powinny być wydane nie wcześniej niż 3 miesiące przed upływem terminu składania ofert;</w:t>
      </w:r>
    </w:p>
    <w:p w14:paraId="743A2F47" w14:textId="77777777" w:rsidR="00C03DD6" w:rsidRPr="00AC026B" w:rsidRDefault="00C03DD6" w:rsidP="00C03DD6">
      <w:pPr>
        <w:spacing w:line="360" w:lineRule="auto"/>
        <w:ind w:left="2836" w:firstLine="709"/>
        <w:jc w:val="both"/>
        <w:rPr>
          <w:sz w:val="20"/>
          <w:szCs w:val="20"/>
        </w:rPr>
      </w:pPr>
      <w:r w:rsidRPr="00AC026B">
        <w:rPr>
          <w:sz w:val="20"/>
          <w:szCs w:val="20"/>
        </w:rPr>
        <w:t xml:space="preserve">…………….……. </w:t>
      </w:r>
      <w:r w:rsidRPr="00AC026B">
        <w:rPr>
          <w:i/>
          <w:sz w:val="20"/>
          <w:szCs w:val="20"/>
        </w:rPr>
        <w:t xml:space="preserve">(miejscowość), </w:t>
      </w:r>
      <w:r w:rsidRPr="00AC026B">
        <w:rPr>
          <w:sz w:val="20"/>
          <w:szCs w:val="20"/>
        </w:rPr>
        <w:t xml:space="preserve">dnia …………………. r. </w:t>
      </w:r>
    </w:p>
    <w:p w14:paraId="7734B0A0" w14:textId="77777777" w:rsidR="00C03DD6" w:rsidRPr="00350080" w:rsidRDefault="00C03DD6" w:rsidP="00C03DD6">
      <w:pPr>
        <w:autoSpaceDE w:val="0"/>
        <w:autoSpaceDN w:val="0"/>
        <w:spacing w:before="120" w:after="120"/>
        <w:ind w:left="709"/>
        <w:rPr>
          <w:b/>
          <w:i/>
          <w:color w:val="0000FF"/>
        </w:rPr>
      </w:pPr>
      <w:r>
        <w:rPr>
          <w:b/>
          <w:i/>
          <w:color w:val="0000FF"/>
        </w:rPr>
        <w:t>Kwalifikowany podpis elektroniczny, podpis zaufany lub elektroniczny podpis osobisty</w:t>
      </w:r>
    </w:p>
    <w:p w14:paraId="3B68E861" w14:textId="77777777" w:rsidR="00C03DD6" w:rsidRDefault="00C03DD6" w:rsidP="00C03DD6">
      <w:pPr>
        <w:rPr>
          <w:b/>
          <w:sz w:val="22"/>
          <w:szCs w:val="22"/>
        </w:rPr>
      </w:pPr>
    </w:p>
    <w:p w14:paraId="42A7ADA0" w14:textId="77777777" w:rsidR="00C03DD6" w:rsidRDefault="00C03DD6" w:rsidP="00C03DD6">
      <w:pPr>
        <w:rPr>
          <w:b/>
          <w:sz w:val="22"/>
          <w:szCs w:val="22"/>
        </w:rPr>
      </w:pPr>
    </w:p>
    <w:p w14:paraId="35BCAB8B" w14:textId="77777777" w:rsidR="00C03DD6" w:rsidRDefault="00C03DD6" w:rsidP="00C03DD6">
      <w:pPr>
        <w:rPr>
          <w:b/>
          <w:sz w:val="22"/>
          <w:szCs w:val="22"/>
        </w:rPr>
      </w:pPr>
    </w:p>
    <w:p w14:paraId="220DB3DD" w14:textId="77777777" w:rsidR="00C03DD6" w:rsidRPr="00AC026B" w:rsidRDefault="00C03DD6" w:rsidP="00C03DD6">
      <w:r w:rsidRPr="00B12A2F">
        <w:rPr>
          <w:b/>
          <w:sz w:val="22"/>
          <w:szCs w:val="22"/>
        </w:rPr>
        <w:t>Zał</w:t>
      </w:r>
      <w:r>
        <w:rPr>
          <w:b/>
          <w:sz w:val="22"/>
          <w:szCs w:val="22"/>
        </w:rPr>
        <w:t>ącznik nr 7</w:t>
      </w:r>
      <w:r w:rsidRPr="00B12A2F">
        <w:rPr>
          <w:b/>
          <w:sz w:val="22"/>
          <w:szCs w:val="22"/>
        </w:rPr>
        <w:t xml:space="preserve"> do SWZ - OŚWIADCZENIE O PRZYNALEŻNOŚCI DO TEJ SAMEJ GRUPY KAPITAŁOWEJ</w:t>
      </w:r>
    </w:p>
    <w:tbl>
      <w:tblPr>
        <w:tblW w:w="1003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089"/>
        <w:gridCol w:w="4922"/>
        <w:gridCol w:w="24"/>
      </w:tblGrid>
      <w:tr w:rsidR="00C03DD6" w:rsidRPr="00B12A2F" w14:paraId="2EE8A093" w14:textId="77777777" w:rsidTr="00736202">
        <w:trPr>
          <w:trHeight w:val="173"/>
        </w:trPr>
        <w:tc>
          <w:tcPr>
            <w:tcW w:w="10035" w:type="dxa"/>
            <w:gridSpan w:val="3"/>
            <w:hideMark/>
          </w:tcPr>
          <w:p w14:paraId="02B9D9E4" w14:textId="77777777" w:rsidR="00C03DD6" w:rsidRPr="00B12A2F" w:rsidRDefault="00C03DD6" w:rsidP="00736202">
            <w:pPr>
              <w:spacing w:line="256" w:lineRule="auto"/>
              <w:rPr>
                <w:b/>
                <w:color w:val="FF0000"/>
                <w:sz w:val="22"/>
                <w:szCs w:val="22"/>
                <w:lang w:eastAsia="en-US"/>
              </w:rPr>
            </w:pPr>
            <w:r w:rsidRPr="00B12A2F">
              <w:rPr>
                <w:b/>
                <w:sz w:val="22"/>
                <w:szCs w:val="22"/>
                <w:lang w:eastAsia="en-US"/>
              </w:rPr>
              <w:t>Nr sprawy: SZP.250.</w:t>
            </w:r>
            <w:r>
              <w:rPr>
                <w:b/>
                <w:sz w:val="22"/>
                <w:szCs w:val="22"/>
                <w:lang w:eastAsia="en-US"/>
              </w:rPr>
              <w:t>19.2025</w:t>
            </w:r>
          </w:p>
        </w:tc>
      </w:tr>
      <w:tr w:rsidR="00C03DD6" w14:paraId="4903D1BB" w14:textId="77777777" w:rsidTr="00736202">
        <w:trPr>
          <w:gridAfter w:val="1"/>
          <w:wAfter w:w="24" w:type="dxa"/>
          <w:trHeight w:val="193"/>
        </w:trPr>
        <w:tc>
          <w:tcPr>
            <w:tcW w:w="5089" w:type="dxa"/>
          </w:tcPr>
          <w:p w14:paraId="2D64E958" w14:textId="77777777" w:rsidR="00C03DD6" w:rsidRDefault="00C03DD6" w:rsidP="00736202">
            <w:pPr>
              <w:numPr>
                <w:ilvl w:val="12"/>
                <w:numId w:val="0"/>
              </w:numPr>
              <w:spacing w:line="256" w:lineRule="auto"/>
              <w:rPr>
                <w:b/>
                <w:szCs w:val="20"/>
                <w:lang w:eastAsia="en-US"/>
              </w:rPr>
            </w:pPr>
          </w:p>
        </w:tc>
        <w:tc>
          <w:tcPr>
            <w:tcW w:w="4922" w:type="dxa"/>
          </w:tcPr>
          <w:p w14:paraId="13589975" w14:textId="77777777" w:rsidR="00C03DD6" w:rsidRDefault="00C03DD6" w:rsidP="00736202">
            <w:pPr>
              <w:numPr>
                <w:ilvl w:val="12"/>
                <w:numId w:val="0"/>
              </w:numPr>
              <w:spacing w:line="256" w:lineRule="auto"/>
              <w:rPr>
                <w:b/>
                <w:szCs w:val="20"/>
                <w:lang w:eastAsia="en-US"/>
              </w:rPr>
            </w:pPr>
          </w:p>
        </w:tc>
      </w:tr>
      <w:tr w:rsidR="00C03DD6" w14:paraId="4C34E24D" w14:textId="77777777" w:rsidTr="00736202">
        <w:trPr>
          <w:cantSplit/>
          <w:trHeight w:val="1223"/>
        </w:trPr>
        <w:tc>
          <w:tcPr>
            <w:tcW w:w="5089" w:type="dxa"/>
          </w:tcPr>
          <w:p w14:paraId="3291BD90" w14:textId="77777777" w:rsidR="00C03DD6" w:rsidRPr="008A036C" w:rsidRDefault="00C03DD6" w:rsidP="00736202">
            <w:pPr>
              <w:numPr>
                <w:ilvl w:val="12"/>
                <w:numId w:val="0"/>
              </w:numPr>
              <w:rPr>
                <w:b/>
              </w:rPr>
            </w:pPr>
          </w:p>
        </w:tc>
        <w:tc>
          <w:tcPr>
            <w:tcW w:w="4946" w:type="dxa"/>
            <w:gridSpan w:val="2"/>
          </w:tcPr>
          <w:p w14:paraId="1C2213DB" w14:textId="77777777" w:rsidR="00C03DD6" w:rsidRDefault="00C03DD6" w:rsidP="00736202">
            <w:pPr>
              <w:numPr>
                <w:ilvl w:val="12"/>
                <w:numId w:val="0"/>
              </w:numPr>
              <w:ind w:left="742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ZAMAWIAJĄCY:</w:t>
            </w:r>
          </w:p>
          <w:p w14:paraId="62608A87" w14:textId="77777777" w:rsidR="00C03DD6" w:rsidRPr="00512BF8" w:rsidRDefault="00C03DD6" w:rsidP="00736202">
            <w:pPr>
              <w:ind w:left="742"/>
              <w:jc w:val="right"/>
              <w:rPr>
                <w:b/>
                <w:sz w:val="22"/>
              </w:rPr>
            </w:pPr>
            <w:r w:rsidRPr="00512BF8">
              <w:rPr>
                <w:b/>
                <w:sz w:val="22"/>
              </w:rPr>
              <w:t>Szkoła Główna Gospodarstwa Wiejskiego w</w:t>
            </w:r>
            <w:r>
              <w:rPr>
                <w:b/>
                <w:sz w:val="22"/>
              </w:rPr>
              <w:t> </w:t>
            </w:r>
            <w:r w:rsidRPr="00512BF8">
              <w:rPr>
                <w:b/>
                <w:sz w:val="22"/>
              </w:rPr>
              <w:t>Warszawie</w:t>
            </w:r>
          </w:p>
          <w:p w14:paraId="2CAF524F" w14:textId="77777777" w:rsidR="00C03DD6" w:rsidRPr="00512BF8" w:rsidRDefault="00C03DD6" w:rsidP="00736202">
            <w:pPr>
              <w:ind w:left="742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ul</w:t>
            </w:r>
            <w:r w:rsidRPr="00512BF8">
              <w:rPr>
                <w:b/>
                <w:sz w:val="22"/>
              </w:rPr>
              <w:t>. Nowoursynowska 166</w:t>
            </w:r>
          </w:p>
          <w:p w14:paraId="5CF55E70" w14:textId="77777777" w:rsidR="00C03DD6" w:rsidRDefault="00C03DD6" w:rsidP="00736202">
            <w:pPr>
              <w:ind w:left="742"/>
              <w:jc w:val="right"/>
              <w:rPr>
                <w:b/>
                <w:sz w:val="22"/>
              </w:rPr>
            </w:pPr>
            <w:r w:rsidRPr="00512BF8">
              <w:rPr>
                <w:b/>
                <w:sz w:val="22"/>
              </w:rPr>
              <w:t>02-787 Warszawa</w:t>
            </w:r>
          </w:p>
        </w:tc>
      </w:tr>
    </w:tbl>
    <w:p w14:paraId="23DA883B" w14:textId="77777777" w:rsidR="00C03DD6" w:rsidRPr="00BC1ABC" w:rsidRDefault="00C03DD6" w:rsidP="00C03DD6">
      <w:pPr>
        <w:rPr>
          <w:b/>
        </w:rPr>
      </w:pPr>
      <w:r w:rsidRPr="00BC1ABC">
        <w:rPr>
          <w:b/>
        </w:rPr>
        <w:t>Wykonawca</w:t>
      </w:r>
      <w:r>
        <w:rPr>
          <w:b/>
        </w:rPr>
        <w:t>/</w:t>
      </w:r>
      <w:r w:rsidDel="001F0E72">
        <w:rPr>
          <w:b/>
        </w:rPr>
        <w:t xml:space="preserve"> </w:t>
      </w:r>
      <w:r>
        <w:rPr>
          <w:b/>
        </w:rPr>
        <w:t>Podmiot trzeci</w:t>
      </w:r>
      <w:r w:rsidRPr="00BC1ABC">
        <w:rPr>
          <w:b/>
        </w:rPr>
        <w:t>:</w:t>
      </w:r>
    </w:p>
    <w:p w14:paraId="11A8F443" w14:textId="77777777" w:rsidR="00C03DD6" w:rsidRPr="00BC1ABC" w:rsidRDefault="00C03DD6" w:rsidP="00C03DD6">
      <w:pPr>
        <w:ind w:right="5954"/>
      </w:pPr>
    </w:p>
    <w:p w14:paraId="19AF63FE" w14:textId="77777777" w:rsidR="00C03DD6" w:rsidRPr="00BC1ABC" w:rsidRDefault="00C03DD6" w:rsidP="00C03DD6">
      <w:pPr>
        <w:ind w:right="5954"/>
      </w:pPr>
      <w:r w:rsidRPr="00BC1ABC">
        <w:t>………………………………………</w:t>
      </w:r>
    </w:p>
    <w:p w14:paraId="789BBCD8" w14:textId="77777777" w:rsidR="00C03DD6" w:rsidRPr="00BC1ABC" w:rsidRDefault="00C03DD6" w:rsidP="00C03DD6">
      <w:pPr>
        <w:ind w:right="5953"/>
        <w:rPr>
          <w:i/>
        </w:rPr>
      </w:pPr>
      <w:r w:rsidRPr="00BC1ABC">
        <w:rPr>
          <w:i/>
        </w:rPr>
        <w:t>(pełna nazwa/firma, adres, w zależności od podmiotu: NIP/PESEL, KRS/</w:t>
      </w:r>
      <w:proofErr w:type="spellStart"/>
      <w:r w:rsidRPr="00BC1ABC">
        <w:rPr>
          <w:i/>
        </w:rPr>
        <w:t>CEiDG</w:t>
      </w:r>
      <w:proofErr w:type="spellEnd"/>
      <w:r w:rsidRPr="00BC1ABC">
        <w:rPr>
          <w:i/>
        </w:rPr>
        <w:t>)</w:t>
      </w:r>
    </w:p>
    <w:p w14:paraId="09A8A5CE" w14:textId="77777777" w:rsidR="00C03DD6" w:rsidRPr="00BC1ABC" w:rsidRDefault="00C03DD6" w:rsidP="00C03DD6">
      <w:pPr>
        <w:rPr>
          <w:u w:val="single"/>
        </w:rPr>
      </w:pPr>
      <w:r w:rsidRPr="00BC1ABC">
        <w:rPr>
          <w:u w:val="single"/>
        </w:rPr>
        <w:t>reprezentowany przez:</w:t>
      </w:r>
    </w:p>
    <w:p w14:paraId="25ED82B7" w14:textId="77777777" w:rsidR="00C03DD6" w:rsidRPr="00BC1ABC" w:rsidRDefault="00C03DD6" w:rsidP="00C03DD6">
      <w:pPr>
        <w:ind w:right="5954"/>
      </w:pPr>
    </w:p>
    <w:p w14:paraId="23BC66C5" w14:textId="77777777" w:rsidR="00C03DD6" w:rsidRPr="00BC1ABC" w:rsidRDefault="00C03DD6" w:rsidP="00C03DD6">
      <w:pPr>
        <w:ind w:right="5954"/>
      </w:pPr>
      <w:r w:rsidRPr="00BC1ABC">
        <w:t>………………………………………</w:t>
      </w:r>
    </w:p>
    <w:p w14:paraId="0DBF6790" w14:textId="77777777" w:rsidR="00C03DD6" w:rsidRPr="00BC1ABC" w:rsidRDefault="00C03DD6" w:rsidP="00C03DD6">
      <w:pPr>
        <w:ind w:right="5953"/>
        <w:rPr>
          <w:i/>
        </w:rPr>
      </w:pPr>
      <w:r w:rsidRPr="00BC1ABC">
        <w:rPr>
          <w:i/>
        </w:rPr>
        <w:t>(imię, nazwisko, stanowisko/podstawa do reprezentacji)</w:t>
      </w:r>
    </w:p>
    <w:p w14:paraId="02F4CA8B" w14:textId="77777777" w:rsidR="00C03DD6" w:rsidRDefault="00C03DD6" w:rsidP="00C03DD6">
      <w:pPr>
        <w:tabs>
          <w:tab w:val="left" w:pos="4366"/>
        </w:tabs>
        <w:rPr>
          <w:sz w:val="20"/>
          <w:szCs w:val="20"/>
        </w:rPr>
      </w:pPr>
      <w: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</w:p>
    <w:p w14:paraId="040AF810" w14:textId="77777777" w:rsidR="00C03DD6" w:rsidRDefault="00C03DD6" w:rsidP="00C03DD6">
      <w:pPr>
        <w:keepNext/>
        <w:spacing w:line="360" w:lineRule="auto"/>
        <w:jc w:val="center"/>
        <w:outlineLvl w:val="1"/>
        <w:rPr>
          <w:b/>
          <w:lang w:val="x-none"/>
        </w:rPr>
      </w:pPr>
      <w:r>
        <w:rPr>
          <w:b/>
          <w:lang w:val="x-none"/>
        </w:rPr>
        <w:t>OŚWIADCZENIE O PRZYNALEŻNOŚCI DO</w:t>
      </w:r>
      <w:r>
        <w:rPr>
          <w:b/>
        </w:rPr>
        <w:t xml:space="preserve"> TEJ SAMEJ</w:t>
      </w:r>
      <w:r>
        <w:rPr>
          <w:b/>
          <w:lang w:val="x-none"/>
        </w:rPr>
        <w:t xml:space="preserve"> GRUPY KAPITAŁOWEJ</w:t>
      </w:r>
      <w:r>
        <w:rPr>
          <w:b/>
        </w:rPr>
        <w:t xml:space="preserve">       n</w:t>
      </w:r>
      <w:r w:rsidRPr="00A6270D">
        <w:t xml:space="preserve">a potrzeby postępowania o udzielenie zamówienia publicznego pn. </w:t>
      </w:r>
      <w:r w:rsidRPr="00A6270D">
        <w:rPr>
          <w:b/>
        </w:rPr>
        <w:t>„</w:t>
      </w:r>
      <w:r w:rsidRPr="00C12FD0">
        <w:rPr>
          <w:b/>
          <w:i/>
        </w:rPr>
        <w:t xml:space="preserve">Usługi </w:t>
      </w:r>
      <w:r>
        <w:rPr>
          <w:b/>
          <w:i/>
        </w:rPr>
        <w:t xml:space="preserve">sprzątania i mycia okien </w:t>
      </w:r>
      <w:r w:rsidRPr="00C12FD0">
        <w:rPr>
          <w:b/>
          <w:i/>
        </w:rPr>
        <w:t xml:space="preserve"> w budynkach Szkoły Głównej Gospodarstwa Wiejskiego w Warszawie”.</w:t>
      </w:r>
    </w:p>
    <w:p w14:paraId="33DB2ED2" w14:textId="77777777" w:rsidR="00C03DD6" w:rsidRDefault="00C03DD6" w:rsidP="00C03DD6">
      <w:pPr>
        <w:jc w:val="center"/>
      </w:pPr>
      <w:r>
        <w:t>składane  w zakresie wynikającym z przepisu art. 108 ust. 1 pkt 5 ustawy Pzp</w:t>
      </w:r>
    </w:p>
    <w:p w14:paraId="7A9FF0D0" w14:textId="77777777" w:rsidR="00C03DD6" w:rsidRDefault="00C03DD6" w:rsidP="00C03DD6">
      <w:pPr>
        <w:jc w:val="center"/>
      </w:pPr>
      <w:r>
        <w:t>(</w:t>
      </w:r>
      <w:proofErr w:type="spellStart"/>
      <w:ins w:id="0" w:author="Katarzyna Pietrewicz" w:date="2025-08-01T12:35:00Z">
        <w:r>
          <w:t>t.j</w:t>
        </w:r>
        <w:proofErr w:type="spellEnd"/>
        <w:r>
          <w:t xml:space="preserve">. </w:t>
        </w:r>
      </w:ins>
      <w:r>
        <w:t xml:space="preserve">Dz. U. z 2024 r., poz. 1320 ze zm.) </w:t>
      </w:r>
    </w:p>
    <w:p w14:paraId="64E657E7" w14:textId="77777777" w:rsidR="00C03DD6" w:rsidRPr="00D3700B" w:rsidRDefault="00C03DD6" w:rsidP="00C03DD6">
      <w:pPr>
        <w:spacing w:line="360" w:lineRule="auto"/>
        <w:jc w:val="both"/>
        <w:rPr>
          <w:b/>
          <w:sz w:val="20"/>
          <w:szCs w:val="20"/>
        </w:rPr>
      </w:pPr>
      <w:r>
        <w:t>Oświadczam, że w postępowaniu o udzielenie zamówienia publicznego na:</w:t>
      </w:r>
      <w:r w:rsidRPr="00D3700B">
        <w:rPr>
          <w:i/>
          <w:kern w:val="144"/>
        </w:rPr>
        <w:t xml:space="preserve"> </w:t>
      </w:r>
    </w:p>
    <w:p w14:paraId="73C73692" w14:textId="77777777" w:rsidR="00C03DD6" w:rsidRDefault="00C03DD6" w:rsidP="00C03DD6">
      <w:pPr>
        <w:autoSpaceDE w:val="0"/>
        <w:autoSpaceDN w:val="0"/>
        <w:adjustRightInd w:val="0"/>
        <w:spacing w:line="360" w:lineRule="auto"/>
        <w:ind w:left="425"/>
        <w:jc w:val="both"/>
        <w:rPr>
          <w:bCs/>
          <w:iCs/>
          <w:sz w:val="22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FF9159" wp14:editId="2077B250">
                <wp:simplePos x="0" y="0"/>
                <wp:positionH relativeFrom="column">
                  <wp:posOffset>13335</wp:posOffset>
                </wp:positionH>
                <wp:positionV relativeFrom="paragraph">
                  <wp:posOffset>17780</wp:posOffset>
                </wp:positionV>
                <wp:extent cx="152400" cy="167005"/>
                <wp:effectExtent l="0" t="0" r="19050" b="2349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67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1A57B5" id="Prostokąt 3" o:spid="_x0000_s1026" style="position:absolute;margin-left:1.05pt;margin-top:1.4pt;width:12pt;height:1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" strokeweight="1pt"/>
            </w:pict>
          </mc:Fallback>
        </mc:AlternateContent>
      </w:r>
      <w:r>
        <w:rPr>
          <w:b/>
          <w:bCs/>
          <w:iCs/>
          <w:sz w:val="22"/>
          <w:szCs w:val="20"/>
        </w:rPr>
        <w:t>nie należymy do tej samej grupy kapitałowej</w:t>
      </w:r>
      <w:r>
        <w:rPr>
          <w:bCs/>
          <w:iCs/>
          <w:sz w:val="22"/>
          <w:szCs w:val="20"/>
        </w:rPr>
        <w:t>*, w rozumieniu ustawy z dnia 16 lutego 2007 r. o ochronie konkurencji i konsumentów (Dz. U. z 2020 r. poz. 1076 i 1086) razem z innymi wykonawcami, którzy złożyli oferty w przedmiotowym postępowaniu;</w:t>
      </w:r>
    </w:p>
    <w:p w14:paraId="3C857055" w14:textId="77777777" w:rsidR="00C03DD6" w:rsidRDefault="00C03DD6" w:rsidP="00C03DD6">
      <w:pPr>
        <w:autoSpaceDE w:val="0"/>
        <w:autoSpaceDN w:val="0"/>
        <w:adjustRightInd w:val="0"/>
        <w:spacing w:line="360" w:lineRule="auto"/>
        <w:ind w:left="425"/>
        <w:jc w:val="both"/>
        <w:rPr>
          <w:bCs/>
          <w:iCs/>
          <w:sz w:val="22"/>
          <w:szCs w:val="20"/>
        </w:rPr>
      </w:pPr>
    </w:p>
    <w:p w14:paraId="663338EE" w14:textId="77777777" w:rsidR="00C03DD6" w:rsidRPr="007A279E" w:rsidRDefault="00C03DD6" w:rsidP="00C03DD6">
      <w:pPr>
        <w:spacing w:line="360" w:lineRule="auto"/>
        <w:ind w:left="426"/>
        <w:jc w:val="both"/>
        <w:rPr>
          <w:bCs/>
          <w:iCs/>
          <w:sz w:val="22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007CA2" wp14:editId="4CBA16F6">
                <wp:simplePos x="0" y="0"/>
                <wp:positionH relativeFrom="column">
                  <wp:posOffset>13335</wp:posOffset>
                </wp:positionH>
                <wp:positionV relativeFrom="paragraph">
                  <wp:posOffset>17780</wp:posOffset>
                </wp:positionV>
                <wp:extent cx="152400" cy="167005"/>
                <wp:effectExtent l="0" t="0" r="19050" b="2349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67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1AF22" id="Prostokąt 2" o:spid="_x0000_s1026" style="position:absolute;margin-left:1.05pt;margin-top:1.4pt;width:12pt;height:1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" strokeweight="1pt"/>
            </w:pict>
          </mc:Fallback>
        </mc:AlternateContent>
      </w:r>
      <w:r>
        <w:rPr>
          <w:b/>
          <w:bCs/>
          <w:iCs/>
          <w:sz w:val="22"/>
          <w:szCs w:val="20"/>
        </w:rPr>
        <w:t>należymy do tej samej grupy kapitałowej</w:t>
      </w:r>
      <w:r>
        <w:rPr>
          <w:bCs/>
          <w:iCs/>
          <w:sz w:val="22"/>
          <w:szCs w:val="20"/>
        </w:rPr>
        <w:t>*, w rozumieniu ustawy z dnia 16 lutego 2007 r. o ochronie konkurencji i konsumentów (Dz. U. z 2020 r. poz. 1076 i 1086) wraz z innymi wykonawcami, którzy złożyli oferty w przedmiotowym postępowaniu, w której skład wchodzą następujące podmioty:</w:t>
      </w:r>
    </w:p>
    <w:p w14:paraId="561BEA4F" w14:textId="77777777" w:rsidR="00C03DD6" w:rsidRDefault="00C03DD6" w:rsidP="00C03DD6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</w:t>
      </w:r>
    </w:p>
    <w:p w14:paraId="07F8CF77" w14:textId="77777777" w:rsidR="00C03DD6" w:rsidRPr="00DF0C76" w:rsidRDefault="00C03DD6" w:rsidP="00C03DD6">
      <w:pPr>
        <w:spacing w:line="360" w:lineRule="auto"/>
        <w:ind w:left="2836" w:firstLine="709"/>
        <w:jc w:val="both"/>
      </w:pPr>
      <w:r w:rsidRPr="00DF0C76">
        <w:t xml:space="preserve">…………….……. </w:t>
      </w:r>
      <w:r w:rsidRPr="00DF0C76">
        <w:rPr>
          <w:i/>
        </w:rPr>
        <w:t xml:space="preserve">(miejscowość), </w:t>
      </w:r>
      <w:r w:rsidRPr="00DF0C76">
        <w:t xml:space="preserve">dnia …………………. r. </w:t>
      </w:r>
    </w:p>
    <w:p w14:paraId="6F3BB7E2" w14:textId="77777777" w:rsidR="00C03DD6" w:rsidRPr="006C6AE0" w:rsidRDefault="00C03DD6" w:rsidP="00C03DD6">
      <w:pPr>
        <w:autoSpaceDE w:val="0"/>
        <w:autoSpaceDN w:val="0"/>
        <w:spacing w:before="120" w:after="120"/>
        <w:ind w:left="709"/>
        <w:jc w:val="center"/>
        <w:rPr>
          <w:b/>
          <w:i/>
          <w:color w:val="0000FF"/>
        </w:rPr>
      </w:pPr>
      <w:r>
        <w:rPr>
          <w:b/>
          <w:i/>
          <w:color w:val="0000FF"/>
        </w:rPr>
        <w:t>Kwalifikowany podpis elektroniczny, podpis zaufany lub elektroniczny podpis osobisty</w:t>
      </w:r>
    </w:p>
    <w:p w14:paraId="610A4705" w14:textId="77777777" w:rsidR="00C03DD6" w:rsidRDefault="00C03DD6" w:rsidP="00C03DD6">
      <w:pPr>
        <w:spacing w:line="360" w:lineRule="auto"/>
        <w:rPr>
          <w:bCs/>
          <w:sz w:val="20"/>
          <w:szCs w:val="20"/>
        </w:rPr>
      </w:pPr>
      <w:r>
        <w:rPr>
          <w:bCs/>
          <w:sz w:val="20"/>
          <w:szCs w:val="20"/>
        </w:rPr>
        <w:t>* zaznaczyć właściwe</w:t>
      </w:r>
    </w:p>
    <w:p w14:paraId="625376A3" w14:textId="77777777" w:rsidR="00C03DD6" w:rsidRPr="003A3C87" w:rsidRDefault="00C03DD6" w:rsidP="00C03DD6">
      <w:pPr>
        <w:spacing w:line="360" w:lineRule="auto"/>
      </w:pPr>
      <w:r>
        <w:rPr>
          <w:bCs/>
          <w:sz w:val="20"/>
          <w:szCs w:val="20"/>
        </w:rPr>
        <w:t>**  w przypadku Wykonawców występujących wspólnie oświadczenie składa każdy Wykonawca</w:t>
      </w:r>
    </w:p>
    <w:p w14:paraId="36FB33AA" w14:textId="77777777" w:rsidR="00C03DD6" w:rsidRDefault="00C03DD6" w:rsidP="00C03DD6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sz w:val="24"/>
          <w:szCs w:val="24"/>
        </w:rPr>
      </w:pPr>
    </w:p>
    <w:p w14:paraId="5DF9E28A" w14:textId="77777777" w:rsidR="00C03DD6" w:rsidRDefault="00C03DD6" w:rsidP="00C03DD6"/>
    <w:p w14:paraId="5674A38B" w14:textId="77777777" w:rsidR="00C03DD6" w:rsidRDefault="00C03DD6" w:rsidP="00C03DD6"/>
    <w:p w14:paraId="53B2FC6A" w14:textId="77777777" w:rsidR="00C03DD6" w:rsidRDefault="00C03DD6" w:rsidP="00C03DD6"/>
    <w:p w14:paraId="148A3E16" w14:textId="77777777" w:rsidR="00C03DD6" w:rsidRDefault="00C03DD6" w:rsidP="00C03DD6"/>
    <w:p w14:paraId="167C81B9" w14:textId="77777777" w:rsidR="00C03DD6" w:rsidRPr="00062503" w:rsidRDefault="00C03DD6" w:rsidP="00C03DD6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062503">
        <w:rPr>
          <w:rFonts w:ascii="Times New Roman" w:hAnsi="Times New Roman" w:cs="Times New Roman"/>
          <w:bCs w:val="0"/>
          <w:i w:val="0"/>
          <w:sz w:val="24"/>
          <w:szCs w:val="24"/>
        </w:rPr>
        <w:lastRenderedPageBreak/>
        <w:t xml:space="preserve">Załącznik nr </w:t>
      </w:r>
      <w:r>
        <w:rPr>
          <w:rFonts w:ascii="Times New Roman" w:hAnsi="Times New Roman" w:cs="Times New Roman"/>
          <w:bCs w:val="0"/>
          <w:i w:val="0"/>
          <w:sz w:val="24"/>
          <w:szCs w:val="24"/>
        </w:rPr>
        <w:t>8</w:t>
      </w:r>
      <w:r w:rsidRPr="00062503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do SWZ – Wzór oświadczenia Wykonawcy o aktualności informacji </w:t>
      </w:r>
      <w:r w:rsidRPr="00062503">
        <w:rPr>
          <w:rFonts w:ascii="Times New Roman" w:hAnsi="Times New Roman" w:cs="Times New Roman"/>
          <w:i w:val="0"/>
          <w:sz w:val="24"/>
          <w:szCs w:val="24"/>
        </w:rPr>
        <w:t>zawartych w oświadczeniu, o którym mowa w art. 125 ust. 1</w:t>
      </w:r>
    </w:p>
    <w:tbl>
      <w:tblPr>
        <w:tblW w:w="100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4947"/>
      </w:tblGrid>
      <w:tr w:rsidR="00C03DD6" w:rsidRPr="00062503" w14:paraId="0BE1ECCF" w14:textId="77777777" w:rsidTr="00736202">
        <w:trPr>
          <w:trHeight w:val="261"/>
        </w:trPr>
        <w:tc>
          <w:tcPr>
            <w:tcW w:w="5103" w:type="dxa"/>
          </w:tcPr>
          <w:p w14:paraId="418964BB" w14:textId="77777777" w:rsidR="00C03DD6" w:rsidRPr="00062503" w:rsidRDefault="00C03DD6" w:rsidP="00736202">
            <w:pPr>
              <w:rPr>
                <w:b/>
                <w:smallCaps/>
              </w:rPr>
            </w:pPr>
            <w:r w:rsidRPr="00062503">
              <w:rPr>
                <w:b/>
              </w:rPr>
              <w:t xml:space="preserve">Numer sprawy:  </w:t>
            </w:r>
            <w:r w:rsidRPr="00062503">
              <w:rPr>
                <w:b/>
                <w:color w:val="000000"/>
                <w:shd w:val="clear" w:color="auto" w:fill="FFFFFF"/>
              </w:rPr>
              <w:t>SZP.250.</w:t>
            </w:r>
            <w:r w:rsidRPr="00062503">
              <w:rPr>
                <w:b/>
              </w:rPr>
              <w:t>1</w:t>
            </w:r>
            <w:r>
              <w:rPr>
                <w:b/>
              </w:rPr>
              <w:t>9</w:t>
            </w:r>
            <w:r w:rsidRPr="00062503">
              <w:rPr>
                <w:b/>
              </w:rPr>
              <w:t>.2025</w:t>
            </w:r>
          </w:p>
        </w:tc>
        <w:tc>
          <w:tcPr>
            <w:tcW w:w="4947" w:type="dxa"/>
          </w:tcPr>
          <w:p w14:paraId="4EEA418F" w14:textId="77777777" w:rsidR="00C03DD6" w:rsidRPr="00062503" w:rsidRDefault="00C03DD6" w:rsidP="00736202">
            <w:pPr>
              <w:rPr>
                <w:b/>
                <w:smallCaps/>
              </w:rPr>
            </w:pPr>
          </w:p>
        </w:tc>
      </w:tr>
    </w:tbl>
    <w:p w14:paraId="75467D37" w14:textId="77777777" w:rsidR="00C03DD6" w:rsidRDefault="00C03DD6" w:rsidP="00C03DD6">
      <w:pPr>
        <w:rPr>
          <w:b/>
        </w:rPr>
      </w:pPr>
    </w:p>
    <w:p w14:paraId="2C3E93C7" w14:textId="77777777" w:rsidR="00C03DD6" w:rsidRDefault="00C03DD6" w:rsidP="00C03DD6">
      <w:pPr>
        <w:numPr>
          <w:ilvl w:val="12"/>
          <w:numId w:val="0"/>
        </w:numPr>
        <w:ind w:left="742"/>
        <w:jc w:val="right"/>
        <w:rPr>
          <w:b/>
          <w:sz w:val="22"/>
        </w:rPr>
      </w:pPr>
      <w:r>
        <w:rPr>
          <w:b/>
          <w:sz w:val="22"/>
        </w:rPr>
        <w:t>ZAMAWIAJĄCY:</w:t>
      </w:r>
    </w:p>
    <w:p w14:paraId="77B8093D" w14:textId="77777777" w:rsidR="00C03DD6" w:rsidRPr="00512BF8" w:rsidRDefault="00C03DD6" w:rsidP="00C03DD6">
      <w:pPr>
        <w:ind w:left="742"/>
        <w:jc w:val="right"/>
        <w:rPr>
          <w:b/>
          <w:sz w:val="22"/>
        </w:rPr>
      </w:pPr>
      <w:r w:rsidRPr="00512BF8">
        <w:rPr>
          <w:b/>
          <w:sz w:val="22"/>
        </w:rPr>
        <w:t>Szkoła Główna Gospodarstwa Wiejskiego w</w:t>
      </w:r>
      <w:r>
        <w:rPr>
          <w:b/>
          <w:sz w:val="22"/>
        </w:rPr>
        <w:t> </w:t>
      </w:r>
      <w:r w:rsidRPr="00512BF8">
        <w:rPr>
          <w:b/>
          <w:sz w:val="22"/>
        </w:rPr>
        <w:t>Warszawie</w:t>
      </w:r>
    </w:p>
    <w:p w14:paraId="6A476218" w14:textId="77777777" w:rsidR="00C03DD6" w:rsidRPr="00512BF8" w:rsidRDefault="00C03DD6" w:rsidP="00C03DD6">
      <w:pPr>
        <w:ind w:left="742"/>
        <w:jc w:val="right"/>
        <w:rPr>
          <w:b/>
          <w:sz w:val="22"/>
        </w:rPr>
      </w:pPr>
      <w:r>
        <w:rPr>
          <w:b/>
          <w:sz w:val="22"/>
        </w:rPr>
        <w:t>ul</w:t>
      </w:r>
      <w:r w:rsidRPr="00512BF8">
        <w:rPr>
          <w:b/>
          <w:sz w:val="22"/>
        </w:rPr>
        <w:t>. Nowoursynowska 166</w:t>
      </w:r>
    </w:p>
    <w:p w14:paraId="4F8B1327" w14:textId="77777777" w:rsidR="00C03DD6" w:rsidRDefault="00C03DD6" w:rsidP="00C03DD6">
      <w:pPr>
        <w:jc w:val="right"/>
        <w:rPr>
          <w:b/>
        </w:rPr>
      </w:pPr>
      <w:r w:rsidRPr="00512BF8">
        <w:rPr>
          <w:b/>
          <w:sz w:val="22"/>
        </w:rPr>
        <w:t>02-787 Warszawa</w:t>
      </w:r>
    </w:p>
    <w:p w14:paraId="256A903E" w14:textId="77777777" w:rsidR="00C03DD6" w:rsidRPr="00BC1ABC" w:rsidRDefault="00C03DD6" w:rsidP="00C03DD6">
      <w:pPr>
        <w:rPr>
          <w:b/>
        </w:rPr>
      </w:pPr>
      <w:r w:rsidRPr="00BC1ABC">
        <w:rPr>
          <w:b/>
        </w:rPr>
        <w:t>Wykonawca</w:t>
      </w:r>
      <w:r w:rsidDel="002A4C39">
        <w:rPr>
          <w:b/>
        </w:rPr>
        <w:t xml:space="preserve"> </w:t>
      </w:r>
      <w:r>
        <w:rPr>
          <w:b/>
        </w:rPr>
        <w:t>/Podmiot trzeci</w:t>
      </w:r>
      <w:r w:rsidRPr="00BC1ABC">
        <w:rPr>
          <w:b/>
        </w:rPr>
        <w:t>:</w:t>
      </w:r>
    </w:p>
    <w:p w14:paraId="042C6289" w14:textId="77777777" w:rsidR="00C03DD6" w:rsidRPr="00BC1ABC" w:rsidRDefault="00C03DD6" w:rsidP="00C03DD6">
      <w:pPr>
        <w:ind w:right="5954"/>
      </w:pPr>
    </w:p>
    <w:p w14:paraId="35CCC43D" w14:textId="77777777" w:rsidR="00C03DD6" w:rsidRPr="00BC1ABC" w:rsidRDefault="00C03DD6" w:rsidP="00C03DD6">
      <w:pPr>
        <w:spacing w:line="480" w:lineRule="auto"/>
        <w:ind w:right="5954"/>
      </w:pPr>
      <w:r w:rsidRPr="00BC1ABC">
        <w:t>…………………………………</w:t>
      </w:r>
    </w:p>
    <w:p w14:paraId="0B9120EB" w14:textId="77777777" w:rsidR="00C03DD6" w:rsidRPr="00BC1ABC" w:rsidRDefault="00C03DD6" w:rsidP="00C03DD6">
      <w:pPr>
        <w:ind w:right="4252"/>
        <w:rPr>
          <w:i/>
        </w:rPr>
      </w:pPr>
      <w:r w:rsidRPr="00BC1ABC">
        <w:rPr>
          <w:i/>
        </w:rPr>
        <w:t>(pełna nazwa/firma, adres, w zależności od podmiotu: NIP/PESEL, KRS/</w:t>
      </w:r>
      <w:proofErr w:type="spellStart"/>
      <w:r w:rsidRPr="00BC1ABC">
        <w:rPr>
          <w:i/>
        </w:rPr>
        <w:t>CEiDG</w:t>
      </w:r>
      <w:proofErr w:type="spellEnd"/>
      <w:r w:rsidRPr="00BC1ABC">
        <w:rPr>
          <w:i/>
        </w:rPr>
        <w:t>)</w:t>
      </w:r>
    </w:p>
    <w:p w14:paraId="59A89928" w14:textId="77777777" w:rsidR="00C03DD6" w:rsidRPr="00BC1ABC" w:rsidRDefault="00C03DD6" w:rsidP="00C03DD6">
      <w:pPr>
        <w:rPr>
          <w:u w:val="single"/>
        </w:rPr>
      </w:pPr>
      <w:r w:rsidRPr="00BC1ABC">
        <w:rPr>
          <w:u w:val="single"/>
        </w:rPr>
        <w:t>reprezentowany przez:</w:t>
      </w:r>
    </w:p>
    <w:p w14:paraId="34087FCE" w14:textId="77777777" w:rsidR="00C03DD6" w:rsidRPr="00BC1ABC" w:rsidRDefault="00C03DD6" w:rsidP="00C03DD6">
      <w:pPr>
        <w:ind w:right="5954"/>
      </w:pPr>
    </w:p>
    <w:p w14:paraId="451BC75F" w14:textId="77777777" w:rsidR="00C03DD6" w:rsidRDefault="00C03DD6" w:rsidP="00C03DD6">
      <w:pPr>
        <w:spacing w:line="480" w:lineRule="auto"/>
        <w:ind w:right="5954"/>
      </w:pPr>
      <w:r>
        <w:t>…………………………………</w:t>
      </w:r>
    </w:p>
    <w:p w14:paraId="55BC5091" w14:textId="77777777" w:rsidR="00C03DD6" w:rsidRPr="0040566F" w:rsidRDefault="00C03DD6" w:rsidP="00C03DD6">
      <w:pPr>
        <w:spacing w:line="480" w:lineRule="auto"/>
        <w:ind w:right="4252"/>
      </w:pPr>
      <w:r w:rsidRPr="00BC1ABC">
        <w:rPr>
          <w:i/>
        </w:rPr>
        <w:t>(imię, nazwisko, stanowisko/podstawa do reprezentacji)</w:t>
      </w:r>
    </w:p>
    <w:p w14:paraId="346BA856" w14:textId="77777777" w:rsidR="00C03DD6" w:rsidRPr="00BC1ABC" w:rsidRDefault="00C03DD6" w:rsidP="00C03DD6"/>
    <w:p w14:paraId="2125C708" w14:textId="77777777" w:rsidR="00C03DD6" w:rsidRPr="00CE7D71" w:rsidRDefault="00C03DD6" w:rsidP="00C03DD6">
      <w:pPr>
        <w:pStyle w:val="Nagwek1"/>
        <w:spacing w:after="114" w:line="259" w:lineRule="auto"/>
        <w:ind w:left="95" w:firstLine="0"/>
        <w:rPr>
          <w:rFonts w:ascii="Times New Roman" w:hAnsi="Times New Roman" w:cs="Times New Roman"/>
        </w:rPr>
      </w:pPr>
      <w:r w:rsidRPr="00CE7D71">
        <w:rPr>
          <w:rFonts w:ascii="Times New Roman" w:hAnsi="Times New Roman" w:cs="Times New Roman"/>
          <w:u w:val="single" w:color="000000"/>
        </w:rPr>
        <w:t>OŚWIADCZENIE WYKONAWCY</w:t>
      </w:r>
    </w:p>
    <w:p w14:paraId="415144F0" w14:textId="77777777" w:rsidR="00C03DD6" w:rsidRPr="003112EB" w:rsidRDefault="00C03DD6" w:rsidP="00C03DD6">
      <w:pPr>
        <w:pStyle w:val="Bezodstpw"/>
        <w:jc w:val="both"/>
        <w:rPr>
          <w:b/>
        </w:rPr>
      </w:pPr>
      <w:r w:rsidRPr="003112EB">
        <w:rPr>
          <w:b/>
        </w:rPr>
        <w:t>o aktualności informacji zawartych w oświadczeniu, o którym mowa w art. 125 ust. 1 ustawy z dnia 11 września 2019 r. Prawo zamówień publicznych (dalej jako: ustawa Pzp), w zakresie podstaw wykluczenia z postępowania wskazanych przez Zamawiającego, o których mowa w art. 108 ust. 1 ustawy Pzp.</w:t>
      </w:r>
    </w:p>
    <w:p w14:paraId="65CE8C84" w14:textId="77777777" w:rsidR="00C03DD6" w:rsidRPr="001453D3" w:rsidRDefault="00C03DD6" w:rsidP="00C03DD6">
      <w:pPr>
        <w:rPr>
          <w:b/>
          <w:i/>
        </w:rPr>
      </w:pPr>
      <w:r w:rsidRPr="00A6270D">
        <w:t xml:space="preserve">Na potrzeby postępowania o udzielenie zamówienia publicznego pn. </w:t>
      </w:r>
      <w:r w:rsidRPr="00A6270D">
        <w:rPr>
          <w:b/>
        </w:rPr>
        <w:t>„</w:t>
      </w:r>
      <w:r w:rsidRPr="00C12FD0">
        <w:rPr>
          <w:b/>
          <w:i/>
        </w:rPr>
        <w:t xml:space="preserve">Usługi </w:t>
      </w:r>
      <w:r>
        <w:rPr>
          <w:b/>
          <w:i/>
        </w:rPr>
        <w:t>sprzątania i mycia okien</w:t>
      </w:r>
      <w:r w:rsidRPr="00C12FD0">
        <w:rPr>
          <w:b/>
          <w:i/>
        </w:rPr>
        <w:t xml:space="preserve"> w budynkach Szkoły Głównej Gospodarstwa Wiejskiego w Warszawie”.</w:t>
      </w:r>
    </w:p>
    <w:p w14:paraId="3FF1A248" w14:textId="77777777" w:rsidR="00C03DD6" w:rsidRPr="00D216E3" w:rsidRDefault="00C03DD6" w:rsidP="00C03DD6">
      <w:pPr>
        <w:pStyle w:val="Bezodstpw"/>
      </w:pPr>
      <w:r w:rsidRPr="00D216E3">
        <w:t>Niniejszym potwierdzam aktualność informacji zawartych w oświadczeniu, o którym mowa w art. 125 ust. 1 ustawy, w zakresie podstaw wykluczenia z postępowania wskazanych przez Zamawiającego, o których mowa w:</w:t>
      </w:r>
    </w:p>
    <w:p w14:paraId="33EB8770" w14:textId="77777777" w:rsidR="00C03DD6" w:rsidRPr="00A6270D" w:rsidRDefault="00C03DD6" w:rsidP="00C03DD6">
      <w:pPr>
        <w:spacing w:line="360" w:lineRule="auto"/>
        <w:ind w:firstLine="709"/>
      </w:pPr>
      <w:r w:rsidRPr="00A6270D">
        <w:rPr>
          <w:rStyle w:val="alb"/>
        </w:rPr>
        <w:t xml:space="preserve">a) </w:t>
      </w:r>
      <w:hyperlink r:id="rId7" w:anchor="/document/17337528?unitId=art(108)ust(1)pkt(3)&amp;cm=DOCUMENT" w:tgtFrame="_blank" w:history="1">
        <w:r w:rsidRPr="00A6270D">
          <w:rPr>
            <w:rStyle w:val="Hipercze"/>
          </w:rPr>
          <w:t>art. 108 ust. 1 pkt 3</w:t>
        </w:r>
      </w:hyperlink>
      <w:r w:rsidRPr="00A6270D">
        <w:t xml:space="preserve"> ustawy,</w:t>
      </w:r>
    </w:p>
    <w:p w14:paraId="6DB7A103" w14:textId="77777777" w:rsidR="00C03DD6" w:rsidRPr="00A6270D" w:rsidRDefault="00C03DD6" w:rsidP="00C03DD6">
      <w:pPr>
        <w:ind w:left="993" w:hanging="273"/>
      </w:pPr>
      <w:r w:rsidRPr="00A6270D">
        <w:rPr>
          <w:rStyle w:val="alb"/>
        </w:rPr>
        <w:t xml:space="preserve">b) </w:t>
      </w:r>
      <w:hyperlink r:id="rId8" w:anchor="/document/17337528?unitId=art(108)ust(1)pkt(4)&amp;cm=DOCUMENT" w:tgtFrame="_blank" w:history="1">
        <w:r w:rsidRPr="00A6270D">
          <w:rPr>
            <w:rStyle w:val="Hipercze"/>
          </w:rPr>
          <w:t>art. 108 ust. 1 pkt 4</w:t>
        </w:r>
      </w:hyperlink>
      <w:r w:rsidRPr="00A6270D">
        <w:t xml:space="preserve"> ustawy, dotyczących orzeczenia zakazu ubiegania się o </w:t>
      </w:r>
      <w:r w:rsidRPr="00A6270D">
        <w:tab/>
      </w:r>
      <w:r w:rsidRPr="00A6270D">
        <w:tab/>
        <w:t xml:space="preserve">    zamówienie publiczne tytułem środka zapobiegawczego,</w:t>
      </w:r>
    </w:p>
    <w:p w14:paraId="38A8DB50" w14:textId="77777777" w:rsidR="00C03DD6" w:rsidRPr="00A6270D" w:rsidRDefault="00C03DD6" w:rsidP="00C03DD6">
      <w:pPr>
        <w:ind w:left="993" w:hanging="284"/>
      </w:pPr>
      <w:r w:rsidRPr="00A6270D">
        <w:rPr>
          <w:rStyle w:val="alb"/>
        </w:rPr>
        <w:t xml:space="preserve">c) </w:t>
      </w:r>
      <w:hyperlink r:id="rId9" w:anchor="/document/17337528?unitId=art(108)ust(1)pkt(5)&amp;cm=DOCUMENT" w:tgtFrame="_blank" w:history="1">
        <w:r w:rsidRPr="00A6270D">
          <w:rPr>
            <w:rStyle w:val="Hipercze"/>
          </w:rPr>
          <w:t>art. 108 ust. 1 pkt 5</w:t>
        </w:r>
      </w:hyperlink>
      <w:r w:rsidRPr="00A6270D">
        <w:t xml:space="preserve"> ustawy, dotyczących zawarcia z innymi wykonawcami   porozumienia mającego na celu zakłócenie konkurencji,</w:t>
      </w:r>
    </w:p>
    <w:p w14:paraId="40F26334" w14:textId="77777777" w:rsidR="00C03DD6" w:rsidRPr="00A6270D" w:rsidRDefault="00C03DD6" w:rsidP="00C03DD6">
      <w:pPr>
        <w:spacing w:line="360" w:lineRule="auto"/>
        <w:ind w:firstLine="709"/>
        <w:jc w:val="both"/>
      </w:pPr>
      <w:r w:rsidRPr="00A6270D">
        <w:rPr>
          <w:rStyle w:val="alb"/>
        </w:rPr>
        <w:t xml:space="preserve">d) </w:t>
      </w:r>
      <w:hyperlink r:id="rId10" w:anchor="/document/17337528?unitId=art(108)ust(1)pkt(6)&amp;cm=DOCUMENT" w:tgtFrame="_blank" w:history="1">
        <w:r w:rsidRPr="00A6270D">
          <w:rPr>
            <w:rStyle w:val="Hipercze"/>
          </w:rPr>
          <w:t>art. 108 ust. 1 pkt 6</w:t>
        </w:r>
      </w:hyperlink>
      <w:r w:rsidRPr="00A6270D">
        <w:t xml:space="preserve"> ustawy,</w:t>
      </w:r>
    </w:p>
    <w:p w14:paraId="2DD4A53F" w14:textId="77777777" w:rsidR="00C03DD6" w:rsidRDefault="00C03DD6" w:rsidP="00C03DD6">
      <w:pPr>
        <w:spacing w:line="360" w:lineRule="auto"/>
        <w:jc w:val="both"/>
      </w:pPr>
    </w:p>
    <w:p w14:paraId="51D4362E" w14:textId="77777777" w:rsidR="00C03DD6" w:rsidRPr="00DF0C76" w:rsidRDefault="00C03DD6" w:rsidP="00C03DD6">
      <w:pPr>
        <w:spacing w:line="360" w:lineRule="auto"/>
        <w:ind w:left="2836" w:firstLine="709"/>
        <w:jc w:val="both"/>
      </w:pPr>
      <w:r w:rsidRPr="00DF0C76">
        <w:t xml:space="preserve">…………….……. </w:t>
      </w:r>
      <w:r w:rsidRPr="00DF0C76">
        <w:rPr>
          <w:i/>
        </w:rPr>
        <w:t xml:space="preserve">(miejscowość), </w:t>
      </w:r>
      <w:r w:rsidRPr="00DF0C76">
        <w:t xml:space="preserve">dnia …………………. r. </w:t>
      </w:r>
    </w:p>
    <w:p w14:paraId="552F69D0" w14:textId="77777777" w:rsidR="00C03DD6" w:rsidRDefault="00C03DD6" w:rsidP="00C03DD6">
      <w:pPr>
        <w:autoSpaceDE w:val="0"/>
        <w:autoSpaceDN w:val="0"/>
        <w:spacing w:before="120" w:after="120"/>
        <w:jc w:val="both"/>
        <w:rPr>
          <w:b/>
          <w:i/>
          <w:color w:val="0000FF"/>
        </w:rPr>
      </w:pPr>
    </w:p>
    <w:p w14:paraId="16FB2802" w14:textId="77777777" w:rsidR="00C03DD6" w:rsidRPr="00350080" w:rsidRDefault="00C03DD6" w:rsidP="00C03DD6">
      <w:pPr>
        <w:autoSpaceDE w:val="0"/>
        <w:autoSpaceDN w:val="0"/>
        <w:spacing w:before="120" w:after="120"/>
        <w:ind w:left="709"/>
        <w:jc w:val="center"/>
        <w:rPr>
          <w:b/>
          <w:i/>
          <w:color w:val="0000FF"/>
        </w:rPr>
      </w:pPr>
      <w:r>
        <w:rPr>
          <w:b/>
          <w:i/>
          <w:color w:val="0000FF"/>
        </w:rPr>
        <w:t>Kwalifikowany podpis elektroniczny, podpis zaufany lub elektroniczny podpis osobisty</w:t>
      </w:r>
    </w:p>
    <w:p w14:paraId="3C3A873B" w14:textId="77777777" w:rsidR="00C03DD6" w:rsidRDefault="00C03DD6" w:rsidP="00C03DD6">
      <w:pPr>
        <w:jc w:val="right"/>
        <w:rPr>
          <w:b/>
          <w:sz w:val="20"/>
          <w:szCs w:val="20"/>
        </w:rPr>
      </w:pPr>
    </w:p>
    <w:p w14:paraId="2C62A63F" w14:textId="77777777" w:rsidR="00C03DD6" w:rsidRDefault="00C03DD6" w:rsidP="00C03DD6"/>
    <w:p w14:paraId="5F90811F" w14:textId="77777777" w:rsidR="00C03DD6" w:rsidRDefault="00C03DD6" w:rsidP="00C03DD6"/>
    <w:p w14:paraId="45B671FB" w14:textId="77777777" w:rsidR="00C03DD6" w:rsidRDefault="00C03DD6" w:rsidP="00C03DD6"/>
    <w:p w14:paraId="033F7D5C" w14:textId="77777777" w:rsidR="00C03DD6" w:rsidRDefault="00C03DD6" w:rsidP="00C03DD6"/>
    <w:p w14:paraId="35B8D75D" w14:textId="77777777" w:rsidR="00C03DD6" w:rsidRDefault="00C03DD6" w:rsidP="00C03DD6"/>
    <w:p w14:paraId="0F2AD352" w14:textId="77777777" w:rsidR="00C03DD6" w:rsidRDefault="00C03DD6" w:rsidP="00C03DD6"/>
    <w:p w14:paraId="78F9B4AC" w14:textId="77777777" w:rsidR="00C03DD6" w:rsidRDefault="00C03DD6" w:rsidP="00C03DD6">
      <w:bookmarkStart w:id="1" w:name="_GoBack"/>
      <w:bookmarkEnd w:id="1"/>
    </w:p>
    <w:p w14:paraId="1E951A0E" w14:textId="77777777" w:rsidR="00C03DD6" w:rsidRDefault="00C03DD6" w:rsidP="00C03DD6"/>
    <w:p w14:paraId="59155065" w14:textId="77777777" w:rsidR="00C03DD6" w:rsidRDefault="00C03DD6" w:rsidP="00C03DD6">
      <w:pPr>
        <w:rPr>
          <w:b/>
        </w:rPr>
      </w:pPr>
      <w:r w:rsidRPr="007A279E">
        <w:rPr>
          <w:b/>
        </w:rPr>
        <w:t xml:space="preserve">Załącznik nr </w:t>
      </w:r>
      <w:r>
        <w:rPr>
          <w:b/>
        </w:rPr>
        <w:t xml:space="preserve">9 </w:t>
      </w:r>
      <w:r w:rsidRPr="007A279E">
        <w:rPr>
          <w:b/>
        </w:rPr>
        <w:t>– do SWZ – PROTOKÓŁ WYKONANIA USŁUGI</w:t>
      </w:r>
    </w:p>
    <w:p w14:paraId="21BA0D35" w14:textId="77777777" w:rsidR="00C03DD6" w:rsidRPr="0056597E" w:rsidRDefault="00C03DD6" w:rsidP="00C03DD6">
      <w:pPr>
        <w:rPr>
          <w:b/>
        </w:rPr>
      </w:pPr>
      <w:r w:rsidRPr="00062503">
        <w:rPr>
          <w:b/>
        </w:rPr>
        <w:t xml:space="preserve">Numer sprawy:  </w:t>
      </w:r>
      <w:r w:rsidRPr="00062503">
        <w:rPr>
          <w:b/>
          <w:color w:val="000000"/>
          <w:shd w:val="clear" w:color="auto" w:fill="FFFFFF"/>
        </w:rPr>
        <w:t>SZP.250.</w:t>
      </w:r>
      <w:r w:rsidRPr="00062503">
        <w:rPr>
          <w:b/>
        </w:rPr>
        <w:t>1</w:t>
      </w:r>
      <w:r>
        <w:rPr>
          <w:b/>
        </w:rPr>
        <w:t>9</w:t>
      </w:r>
      <w:r w:rsidRPr="00062503">
        <w:rPr>
          <w:b/>
        </w:rPr>
        <w:t>.2025</w:t>
      </w:r>
    </w:p>
    <w:tbl>
      <w:tblPr>
        <w:tblW w:w="100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4947"/>
      </w:tblGrid>
      <w:tr w:rsidR="00C03DD6" w:rsidRPr="00062503" w14:paraId="2A608C3C" w14:textId="77777777" w:rsidTr="00736202">
        <w:trPr>
          <w:trHeight w:val="261"/>
        </w:trPr>
        <w:tc>
          <w:tcPr>
            <w:tcW w:w="5103" w:type="dxa"/>
          </w:tcPr>
          <w:p w14:paraId="79996DE9" w14:textId="77777777" w:rsidR="00C03DD6" w:rsidRPr="00062503" w:rsidRDefault="00C03DD6" w:rsidP="00736202">
            <w:pPr>
              <w:rPr>
                <w:b/>
                <w:smallCaps/>
              </w:rPr>
            </w:pPr>
          </w:p>
        </w:tc>
        <w:tc>
          <w:tcPr>
            <w:tcW w:w="4947" w:type="dxa"/>
          </w:tcPr>
          <w:p w14:paraId="0E1A84AD" w14:textId="77777777" w:rsidR="00C03DD6" w:rsidRPr="00062503" w:rsidRDefault="00C03DD6" w:rsidP="00736202">
            <w:pPr>
              <w:rPr>
                <w:b/>
                <w:smallCaps/>
              </w:rPr>
            </w:pPr>
          </w:p>
        </w:tc>
      </w:tr>
    </w:tbl>
    <w:p w14:paraId="54F093CA" w14:textId="77777777" w:rsidR="00C03DD6" w:rsidRDefault="00C03DD6" w:rsidP="00C03DD6">
      <w:pPr>
        <w:jc w:val="center"/>
        <w:rPr>
          <w:b/>
          <w:bCs/>
          <w:sz w:val="28"/>
          <w:szCs w:val="28"/>
        </w:rPr>
      </w:pPr>
    </w:p>
    <w:p w14:paraId="2C629CDA" w14:textId="77777777" w:rsidR="00C03DD6" w:rsidRPr="006C6AE0" w:rsidRDefault="00C03DD6" w:rsidP="00C03DD6">
      <w:pPr>
        <w:jc w:val="center"/>
        <w:rPr>
          <w:u w:val="single"/>
        </w:rPr>
      </w:pPr>
      <w:r w:rsidRPr="006C6AE0">
        <w:rPr>
          <w:b/>
          <w:bCs/>
          <w:sz w:val="28"/>
          <w:szCs w:val="28"/>
          <w:u w:val="single"/>
        </w:rPr>
        <w:t>PROTOKÓŁ KONTROLI/ODBIORU USŁUGI</w:t>
      </w:r>
    </w:p>
    <w:p w14:paraId="5E282352" w14:textId="77777777" w:rsidR="00C03DD6" w:rsidRPr="000D0747" w:rsidRDefault="00C03DD6" w:rsidP="00C03DD6">
      <w:pPr>
        <w:jc w:val="both"/>
        <w:rPr>
          <w:b/>
          <w:u w:val="single"/>
        </w:rPr>
      </w:pPr>
    </w:p>
    <w:p w14:paraId="44DFEF9C" w14:textId="77777777" w:rsidR="00C03DD6" w:rsidRDefault="00C03DD6" w:rsidP="00C03DD6">
      <w:pPr>
        <w:jc w:val="both"/>
      </w:pPr>
      <w:r>
        <w:t>W dniu ..…....... dokonano kontroli/ odbioru usługi, zgodnie z Umową nr …................... z  dnia ……................</w:t>
      </w:r>
    </w:p>
    <w:p w14:paraId="5DF7FFF3" w14:textId="77777777" w:rsidR="00C03DD6" w:rsidRDefault="00C03DD6" w:rsidP="00C03DD6">
      <w:pPr>
        <w:jc w:val="both"/>
      </w:pPr>
      <w:r>
        <w:rPr>
          <w:b/>
          <w:bCs/>
        </w:rPr>
        <w:t xml:space="preserve">POTWIERDZENIE WYKONANIA  USŁUGI </w:t>
      </w:r>
      <w:r>
        <w:rPr>
          <w:bCs/>
        </w:rPr>
        <w:t>…………………………………………………</w:t>
      </w:r>
    </w:p>
    <w:p w14:paraId="0E22E3AC" w14:textId="77777777" w:rsidR="00C03DD6" w:rsidRDefault="00C03DD6" w:rsidP="00C03DD6">
      <w:pPr>
        <w:jc w:val="both"/>
      </w:pPr>
      <w:r>
        <w:t>…………………………………………………………………………………………………………</w:t>
      </w:r>
    </w:p>
    <w:p w14:paraId="6B850184" w14:textId="77777777" w:rsidR="00C03DD6" w:rsidRPr="000D0747" w:rsidRDefault="00C03DD6" w:rsidP="00C03DD6">
      <w:pPr>
        <w:jc w:val="both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4"/>
        <w:gridCol w:w="3556"/>
        <w:gridCol w:w="1630"/>
        <w:gridCol w:w="3557"/>
      </w:tblGrid>
      <w:tr w:rsidR="00C03DD6" w:rsidRPr="000D0747" w14:paraId="492BC346" w14:textId="77777777" w:rsidTr="00736202">
        <w:trPr>
          <w:trHeight w:val="660"/>
          <w:jc w:val="center"/>
        </w:trPr>
        <w:tc>
          <w:tcPr>
            <w:tcW w:w="814" w:type="dxa"/>
            <w:vAlign w:val="center"/>
          </w:tcPr>
          <w:p w14:paraId="68982275" w14:textId="77777777" w:rsidR="00C03DD6" w:rsidRPr="000D0747" w:rsidRDefault="00C03DD6" w:rsidP="00736202">
            <w:pPr>
              <w:jc w:val="center"/>
              <w:rPr>
                <w:b/>
              </w:rPr>
            </w:pPr>
            <w:r w:rsidRPr="000D0747">
              <w:rPr>
                <w:b/>
              </w:rPr>
              <w:t>L.p.</w:t>
            </w:r>
          </w:p>
        </w:tc>
        <w:tc>
          <w:tcPr>
            <w:tcW w:w="3556" w:type="dxa"/>
            <w:vAlign w:val="center"/>
          </w:tcPr>
          <w:p w14:paraId="2F6EC5EF" w14:textId="77777777" w:rsidR="00C03DD6" w:rsidRPr="000D0747" w:rsidRDefault="00C03DD6" w:rsidP="00736202">
            <w:pPr>
              <w:rPr>
                <w:b/>
              </w:rPr>
            </w:pPr>
            <w:r>
              <w:rPr>
                <w:b/>
                <w:bCs/>
              </w:rPr>
              <w:t xml:space="preserve"> Rodzaj powierzchni/ Rodzaj usługi</w:t>
            </w:r>
          </w:p>
        </w:tc>
        <w:tc>
          <w:tcPr>
            <w:tcW w:w="1630" w:type="dxa"/>
            <w:vAlign w:val="center"/>
          </w:tcPr>
          <w:p w14:paraId="47AC3D16" w14:textId="77777777" w:rsidR="00C03DD6" w:rsidRPr="000D0747" w:rsidRDefault="00C03DD6" w:rsidP="00736202">
            <w:pPr>
              <w:jc w:val="center"/>
              <w:rPr>
                <w:b/>
              </w:rPr>
            </w:pPr>
            <w:r>
              <w:rPr>
                <w:b/>
              </w:rPr>
              <w:t>TAK/NIE</w:t>
            </w:r>
          </w:p>
        </w:tc>
        <w:tc>
          <w:tcPr>
            <w:tcW w:w="3557" w:type="dxa"/>
            <w:vAlign w:val="center"/>
          </w:tcPr>
          <w:p w14:paraId="35B057F9" w14:textId="77777777" w:rsidR="00C03DD6" w:rsidRPr="000D0747" w:rsidRDefault="00C03DD6" w:rsidP="00736202">
            <w:pPr>
              <w:jc w:val="center"/>
              <w:rPr>
                <w:b/>
              </w:rPr>
            </w:pPr>
            <w:r>
              <w:rPr>
                <w:b/>
              </w:rPr>
              <w:t>UWAGI</w:t>
            </w:r>
          </w:p>
        </w:tc>
      </w:tr>
      <w:tr w:rsidR="00C03DD6" w:rsidRPr="000D0747" w14:paraId="43C293B8" w14:textId="77777777" w:rsidTr="00736202">
        <w:trPr>
          <w:trHeight w:val="541"/>
          <w:jc w:val="center"/>
        </w:trPr>
        <w:tc>
          <w:tcPr>
            <w:tcW w:w="814" w:type="dxa"/>
          </w:tcPr>
          <w:p w14:paraId="2EEF29C6" w14:textId="77777777" w:rsidR="00C03DD6" w:rsidRPr="000D0747" w:rsidRDefault="00C03DD6" w:rsidP="00736202">
            <w:pPr>
              <w:jc w:val="center"/>
            </w:pPr>
          </w:p>
          <w:p w14:paraId="28226680" w14:textId="77777777" w:rsidR="00C03DD6" w:rsidRPr="000D0747" w:rsidRDefault="00C03DD6" w:rsidP="00736202"/>
        </w:tc>
        <w:tc>
          <w:tcPr>
            <w:tcW w:w="3556" w:type="dxa"/>
          </w:tcPr>
          <w:p w14:paraId="4AC3009C" w14:textId="77777777" w:rsidR="00C03DD6" w:rsidRDefault="00C03DD6" w:rsidP="00736202">
            <w:pPr>
              <w:jc w:val="center"/>
            </w:pPr>
          </w:p>
          <w:p w14:paraId="35FB3EC8" w14:textId="77777777" w:rsidR="00C03DD6" w:rsidRPr="000D0747" w:rsidRDefault="00C03DD6" w:rsidP="00736202">
            <w:pPr>
              <w:jc w:val="center"/>
            </w:pPr>
          </w:p>
        </w:tc>
        <w:tc>
          <w:tcPr>
            <w:tcW w:w="1630" w:type="dxa"/>
          </w:tcPr>
          <w:p w14:paraId="02A45DE5" w14:textId="77777777" w:rsidR="00C03DD6" w:rsidRPr="000D0747" w:rsidRDefault="00C03DD6" w:rsidP="00736202">
            <w:pPr>
              <w:jc w:val="center"/>
            </w:pPr>
          </w:p>
        </w:tc>
        <w:tc>
          <w:tcPr>
            <w:tcW w:w="3557" w:type="dxa"/>
          </w:tcPr>
          <w:p w14:paraId="76B2C87E" w14:textId="77777777" w:rsidR="00C03DD6" w:rsidRPr="000D0747" w:rsidRDefault="00C03DD6" w:rsidP="00736202">
            <w:pPr>
              <w:jc w:val="center"/>
            </w:pPr>
          </w:p>
        </w:tc>
      </w:tr>
      <w:tr w:rsidR="00C03DD6" w:rsidRPr="000D0747" w14:paraId="6E8597F1" w14:textId="77777777" w:rsidTr="00736202">
        <w:trPr>
          <w:trHeight w:val="541"/>
          <w:jc w:val="center"/>
        </w:trPr>
        <w:tc>
          <w:tcPr>
            <w:tcW w:w="814" w:type="dxa"/>
          </w:tcPr>
          <w:p w14:paraId="1AA9D3AF" w14:textId="77777777" w:rsidR="00C03DD6" w:rsidRPr="000D0747" w:rsidRDefault="00C03DD6" w:rsidP="00736202">
            <w:pPr>
              <w:jc w:val="center"/>
            </w:pPr>
          </w:p>
        </w:tc>
        <w:tc>
          <w:tcPr>
            <w:tcW w:w="3556" w:type="dxa"/>
          </w:tcPr>
          <w:p w14:paraId="002AB240" w14:textId="77777777" w:rsidR="00C03DD6" w:rsidRPr="000D0747" w:rsidRDefault="00C03DD6" w:rsidP="00736202">
            <w:pPr>
              <w:jc w:val="center"/>
            </w:pPr>
          </w:p>
        </w:tc>
        <w:tc>
          <w:tcPr>
            <w:tcW w:w="1630" w:type="dxa"/>
          </w:tcPr>
          <w:p w14:paraId="0104F448" w14:textId="77777777" w:rsidR="00C03DD6" w:rsidRPr="000D0747" w:rsidRDefault="00C03DD6" w:rsidP="00736202">
            <w:pPr>
              <w:jc w:val="center"/>
            </w:pPr>
          </w:p>
        </w:tc>
        <w:tc>
          <w:tcPr>
            <w:tcW w:w="3557" w:type="dxa"/>
          </w:tcPr>
          <w:p w14:paraId="361C1605" w14:textId="77777777" w:rsidR="00C03DD6" w:rsidRPr="000D0747" w:rsidRDefault="00C03DD6" w:rsidP="00736202">
            <w:pPr>
              <w:jc w:val="center"/>
            </w:pPr>
          </w:p>
        </w:tc>
      </w:tr>
      <w:tr w:rsidR="00C03DD6" w:rsidRPr="000D0747" w14:paraId="7A3E50B3" w14:textId="77777777" w:rsidTr="00736202">
        <w:trPr>
          <w:trHeight w:val="541"/>
          <w:jc w:val="center"/>
        </w:trPr>
        <w:tc>
          <w:tcPr>
            <w:tcW w:w="814" w:type="dxa"/>
          </w:tcPr>
          <w:p w14:paraId="1622DAB6" w14:textId="77777777" w:rsidR="00C03DD6" w:rsidRPr="000D0747" w:rsidRDefault="00C03DD6" w:rsidP="00736202">
            <w:pPr>
              <w:jc w:val="center"/>
            </w:pPr>
          </w:p>
        </w:tc>
        <w:tc>
          <w:tcPr>
            <w:tcW w:w="3556" w:type="dxa"/>
          </w:tcPr>
          <w:p w14:paraId="522D29CB" w14:textId="77777777" w:rsidR="00C03DD6" w:rsidRPr="000D0747" w:rsidRDefault="00C03DD6" w:rsidP="00736202">
            <w:pPr>
              <w:jc w:val="center"/>
            </w:pPr>
          </w:p>
        </w:tc>
        <w:tc>
          <w:tcPr>
            <w:tcW w:w="1630" w:type="dxa"/>
          </w:tcPr>
          <w:p w14:paraId="29A93AFF" w14:textId="77777777" w:rsidR="00C03DD6" w:rsidRPr="000D0747" w:rsidRDefault="00C03DD6" w:rsidP="00736202">
            <w:pPr>
              <w:jc w:val="center"/>
            </w:pPr>
          </w:p>
        </w:tc>
        <w:tc>
          <w:tcPr>
            <w:tcW w:w="3557" w:type="dxa"/>
          </w:tcPr>
          <w:p w14:paraId="5C4911D7" w14:textId="77777777" w:rsidR="00C03DD6" w:rsidRPr="000D0747" w:rsidRDefault="00C03DD6" w:rsidP="00736202">
            <w:pPr>
              <w:jc w:val="center"/>
            </w:pPr>
          </w:p>
        </w:tc>
      </w:tr>
      <w:tr w:rsidR="00C03DD6" w:rsidRPr="000D0747" w14:paraId="03AA3414" w14:textId="77777777" w:rsidTr="00736202">
        <w:trPr>
          <w:trHeight w:val="541"/>
          <w:jc w:val="center"/>
        </w:trPr>
        <w:tc>
          <w:tcPr>
            <w:tcW w:w="814" w:type="dxa"/>
          </w:tcPr>
          <w:p w14:paraId="43AADCF0" w14:textId="77777777" w:rsidR="00C03DD6" w:rsidRPr="000D0747" w:rsidRDefault="00C03DD6" w:rsidP="00736202">
            <w:pPr>
              <w:jc w:val="center"/>
            </w:pPr>
          </w:p>
        </w:tc>
        <w:tc>
          <w:tcPr>
            <w:tcW w:w="3556" w:type="dxa"/>
          </w:tcPr>
          <w:p w14:paraId="0CEAAB0C" w14:textId="77777777" w:rsidR="00C03DD6" w:rsidRPr="000D0747" w:rsidRDefault="00C03DD6" w:rsidP="00736202">
            <w:pPr>
              <w:jc w:val="center"/>
            </w:pPr>
          </w:p>
        </w:tc>
        <w:tc>
          <w:tcPr>
            <w:tcW w:w="1630" w:type="dxa"/>
          </w:tcPr>
          <w:p w14:paraId="21B0A641" w14:textId="77777777" w:rsidR="00C03DD6" w:rsidRPr="000D0747" w:rsidRDefault="00C03DD6" w:rsidP="00736202">
            <w:pPr>
              <w:jc w:val="center"/>
            </w:pPr>
          </w:p>
        </w:tc>
        <w:tc>
          <w:tcPr>
            <w:tcW w:w="3557" w:type="dxa"/>
          </w:tcPr>
          <w:p w14:paraId="10E6DC9D" w14:textId="77777777" w:rsidR="00C03DD6" w:rsidRPr="000D0747" w:rsidRDefault="00C03DD6" w:rsidP="00736202">
            <w:pPr>
              <w:jc w:val="center"/>
            </w:pPr>
          </w:p>
        </w:tc>
      </w:tr>
      <w:tr w:rsidR="00C03DD6" w:rsidRPr="000D0747" w14:paraId="56811E59" w14:textId="77777777" w:rsidTr="00736202">
        <w:trPr>
          <w:trHeight w:val="541"/>
          <w:jc w:val="center"/>
        </w:trPr>
        <w:tc>
          <w:tcPr>
            <w:tcW w:w="814" w:type="dxa"/>
          </w:tcPr>
          <w:p w14:paraId="339C89DB" w14:textId="77777777" w:rsidR="00C03DD6" w:rsidRPr="000D0747" w:rsidRDefault="00C03DD6" w:rsidP="00736202">
            <w:pPr>
              <w:jc w:val="center"/>
            </w:pPr>
          </w:p>
        </w:tc>
        <w:tc>
          <w:tcPr>
            <w:tcW w:w="3556" w:type="dxa"/>
          </w:tcPr>
          <w:p w14:paraId="17615EF1" w14:textId="77777777" w:rsidR="00C03DD6" w:rsidRPr="000D0747" w:rsidRDefault="00C03DD6" w:rsidP="00736202">
            <w:pPr>
              <w:jc w:val="center"/>
            </w:pPr>
          </w:p>
        </w:tc>
        <w:tc>
          <w:tcPr>
            <w:tcW w:w="1630" w:type="dxa"/>
          </w:tcPr>
          <w:p w14:paraId="0D8408DD" w14:textId="77777777" w:rsidR="00C03DD6" w:rsidRPr="000D0747" w:rsidRDefault="00C03DD6" w:rsidP="00736202">
            <w:pPr>
              <w:jc w:val="center"/>
            </w:pPr>
          </w:p>
        </w:tc>
        <w:tc>
          <w:tcPr>
            <w:tcW w:w="3557" w:type="dxa"/>
          </w:tcPr>
          <w:p w14:paraId="1D54BA70" w14:textId="77777777" w:rsidR="00C03DD6" w:rsidRPr="000D0747" w:rsidRDefault="00C03DD6" w:rsidP="00736202">
            <w:pPr>
              <w:jc w:val="center"/>
            </w:pPr>
          </w:p>
        </w:tc>
      </w:tr>
      <w:tr w:rsidR="00C03DD6" w:rsidRPr="000D0747" w14:paraId="1A115DAE" w14:textId="77777777" w:rsidTr="00736202">
        <w:trPr>
          <w:trHeight w:val="541"/>
          <w:jc w:val="center"/>
        </w:trPr>
        <w:tc>
          <w:tcPr>
            <w:tcW w:w="814" w:type="dxa"/>
          </w:tcPr>
          <w:p w14:paraId="327616FF" w14:textId="77777777" w:rsidR="00C03DD6" w:rsidRPr="000D0747" w:rsidRDefault="00C03DD6" w:rsidP="00736202">
            <w:pPr>
              <w:jc w:val="center"/>
            </w:pPr>
          </w:p>
        </w:tc>
        <w:tc>
          <w:tcPr>
            <w:tcW w:w="3556" w:type="dxa"/>
          </w:tcPr>
          <w:p w14:paraId="775D063B" w14:textId="77777777" w:rsidR="00C03DD6" w:rsidRPr="000D0747" w:rsidRDefault="00C03DD6" w:rsidP="00736202">
            <w:pPr>
              <w:jc w:val="center"/>
            </w:pPr>
          </w:p>
        </w:tc>
        <w:tc>
          <w:tcPr>
            <w:tcW w:w="1630" w:type="dxa"/>
          </w:tcPr>
          <w:p w14:paraId="46C4FE38" w14:textId="77777777" w:rsidR="00C03DD6" w:rsidRPr="000D0747" w:rsidRDefault="00C03DD6" w:rsidP="00736202">
            <w:pPr>
              <w:jc w:val="center"/>
            </w:pPr>
          </w:p>
        </w:tc>
        <w:tc>
          <w:tcPr>
            <w:tcW w:w="3557" w:type="dxa"/>
          </w:tcPr>
          <w:p w14:paraId="0E597CB1" w14:textId="77777777" w:rsidR="00C03DD6" w:rsidRPr="000D0747" w:rsidRDefault="00C03DD6" w:rsidP="00736202">
            <w:pPr>
              <w:jc w:val="center"/>
            </w:pPr>
          </w:p>
        </w:tc>
      </w:tr>
    </w:tbl>
    <w:p w14:paraId="2743ABB6" w14:textId="77777777" w:rsidR="00C03DD6" w:rsidRPr="000D0747" w:rsidRDefault="00C03DD6" w:rsidP="00C03DD6">
      <w:pPr>
        <w:jc w:val="both"/>
      </w:pPr>
    </w:p>
    <w:p w14:paraId="6A1F343D" w14:textId="77777777" w:rsidR="00C03DD6" w:rsidRPr="008E3842" w:rsidRDefault="00C03DD6" w:rsidP="00C03DD6">
      <w:pPr>
        <w:rPr>
          <w:b/>
        </w:rPr>
      </w:pPr>
      <w:r w:rsidRPr="008E3842">
        <w:rPr>
          <w:b/>
        </w:rPr>
        <w:t>UWAGI !</w:t>
      </w:r>
    </w:p>
    <w:p w14:paraId="4A24012B" w14:textId="77777777" w:rsidR="00C03DD6" w:rsidRDefault="00C03DD6" w:rsidP="00C03DD6"/>
    <w:p w14:paraId="624DB5DF" w14:textId="77777777" w:rsidR="00C03DD6" w:rsidRDefault="00C03DD6" w:rsidP="00C03DD6">
      <w:r>
        <w:rPr>
          <w:b/>
        </w:rPr>
        <w:t xml:space="preserve">WYSTĄPIENIE NIEPRAWIDŁOWOŚCI: (WYMIENIĆ JAKIE) : </w:t>
      </w:r>
      <w:r w:rsidRPr="006C6AE0">
        <w:rPr>
          <w:b/>
        </w:rPr>
        <w:t xml:space="preserve">  </w:t>
      </w:r>
      <w:r>
        <w:t xml:space="preserve">  ………………………………………………………………………………………………………....</w:t>
      </w:r>
    </w:p>
    <w:p w14:paraId="5A471163" w14:textId="77777777" w:rsidR="00C03DD6" w:rsidRDefault="00C03DD6" w:rsidP="00C03DD6">
      <w: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372F9F3" w14:textId="77777777" w:rsidR="00C03DD6" w:rsidRDefault="00C03DD6" w:rsidP="00C03DD6">
      <w:pPr>
        <w:jc w:val="both"/>
      </w:pPr>
      <w:r w:rsidRPr="006C6AE0">
        <w:rPr>
          <w:b/>
        </w:rPr>
        <w:t>USTALENIA</w:t>
      </w:r>
      <w:r>
        <w:rPr>
          <w:b/>
        </w:rPr>
        <w:t>:</w:t>
      </w:r>
      <w:r w:rsidRPr="006C6AE0">
        <w:rPr>
          <w:b/>
        </w:rPr>
        <w:t xml:space="preserve">  </w:t>
      </w:r>
      <w:r>
        <w:t>……………………………………………………………………………………….</w:t>
      </w:r>
    </w:p>
    <w:p w14:paraId="1CEBCA34" w14:textId="77777777" w:rsidR="00C03DD6" w:rsidRDefault="00C03DD6" w:rsidP="00C03DD6">
      <w:pPr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B8E829" w14:textId="77777777" w:rsidR="00C03DD6" w:rsidRDefault="00C03DD6" w:rsidP="00C03DD6">
      <w:pPr>
        <w:jc w:val="both"/>
      </w:pPr>
    </w:p>
    <w:p w14:paraId="7CAF3A5E" w14:textId="77777777" w:rsidR="00C03DD6" w:rsidRPr="000D0747" w:rsidRDefault="00C03DD6" w:rsidP="00C03DD6">
      <w:pPr>
        <w:jc w:val="both"/>
      </w:pPr>
      <w:r>
        <w:t xml:space="preserve">Podpisy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95F214E" w14:textId="77777777" w:rsidR="00C03DD6" w:rsidRPr="000D0747" w:rsidRDefault="00C03DD6" w:rsidP="00C03DD6">
      <w:pPr>
        <w:jc w:val="both"/>
      </w:pPr>
    </w:p>
    <w:p w14:paraId="018DA29A" w14:textId="77777777" w:rsidR="00C03DD6" w:rsidRPr="000D0747" w:rsidRDefault="00C03DD6" w:rsidP="00C03DD6">
      <w:pPr>
        <w:jc w:val="both"/>
      </w:pPr>
      <w:r w:rsidRPr="000D0747">
        <w:t>……………………….., dnia ………………….</w:t>
      </w:r>
      <w:r w:rsidRPr="000D0747">
        <w:tab/>
      </w:r>
    </w:p>
    <w:p w14:paraId="31A3ABB0" w14:textId="77777777" w:rsidR="00C03DD6" w:rsidRPr="000D0747" w:rsidRDefault="00C03DD6" w:rsidP="00C03DD6">
      <w:pPr>
        <w:jc w:val="both"/>
      </w:pPr>
    </w:p>
    <w:tbl>
      <w:tblPr>
        <w:tblW w:w="10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75"/>
        <w:gridCol w:w="5075"/>
      </w:tblGrid>
      <w:tr w:rsidR="00C03DD6" w:rsidRPr="000D0747" w14:paraId="006059CB" w14:textId="77777777" w:rsidTr="00736202">
        <w:trPr>
          <w:trHeight w:val="2487"/>
        </w:trPr>
        <w:tc>
          <w:tcPr>
            <w:tcW w:w="5075" w:type="dxa"/>
          </w:tcPr>
          <w:p w14:paraId="6EFE4C30" w14:textId="77777777" w:rsidR="00C03DD6" w:rsidRDefault="00C03DD6" w:rsidP="00736202">
            <w:pPr>
              <w:pStyle w:val="Tekstpodstawowy23"/>
              <w:ind w:left="0"/>
              <w:jc w:val="center"/>
              <w:rPr>
                <w:sz w:val="24"/>
                <w:szCs w:val="24"/>
              </w:rPr>
            </w:pPr>
          </w:p>
          <w:p w14:paraId="2CBDBD32" w14:textId="77777777" w:rsidR="00C03DD6" w:rsidRDefault="00C03DD6" w:rsidP="00736202">
            <w:pPr>
              <w:pStyle w:val="Tekstpodstawowy23"/>
              <w:ind w:left="0"/>
              <w:jc w:val="center"/>
              <w:rPr>
                <w:sz w:val="24"/>
                <w:szCs w:val="24"/>
              </w:rPr>
            </w:pPr>
          </w:p>
          <w:p w14:paraId="060FEAAE" w14:textId="77777777" w:rsidR="00C03DD6" w:rsidRPr="000D0747" w:rsidRDefault="00C03DD6" w:rsidP="00736202">
            <w:pPr>
              <w:pStyle w:val="Tekstpodstawowy23"/>
              <w:ind w:left="0"/>
              <w:jc w:val="center"/>
              <w:rPr>
                <w:sz w:val="24"/>
                <w:szCs w:val="24"/>
              </w:rPr>
            </w:pPr>
            <w:r w:rsidRPr="000D0747">
              <w:rPr>
                <w:sz w:val="24"/>
                <w:szCs w:val="24"/>
              </w:rPr>
              <w:t>...........................................</w:t>
            </w:r>
          </w:p>
          <w:p w14:paraId="2BAABB93" w14:textId="77777777" w:rsidR="00C03DD6" w:rsidRPr="008E3842" w:rsidRDefault="00C03DD6" w:rsidP="00736202">
            <w:pPr>
              <w:pStyle w:val="Tekstpodstawowy23"/>
              <w:rPr>
                <w:sz w:val="24"/>
                <w:szCs w:val="24"/>
              </w:rPr>
            </w:pPr>
            <w:r w:rsidRPr="008E3842">
              <w:rPr>
                <w:sz w:val="24"/>
                <w:szCs w:val="24"/>
              </w:rPr>
              <w:t>(upoważniony pracownik Wykonawcy)</w:t>
            </w:r>
          </w:p>
        </w:tc>
        <w:tc>
          <w:tcPr>
            <w:tcW w:w="5075" w:type="dxa"/>
          </w:tcPr>
          <w:p w14:paraId="4FEAD03E" w14:textId="77777777" w:rsidR="00C03DD6" w:rsidRDefault="00C03DD6" w:rsidP="00736202">
            <w:pPr>
              <w:jc w:val="center"/>
            </w:pPr>
          </w:p>
          <w:p w14:paraId="7E43AC31" w14:textId="77777777" w:rsidR="00C03DD6" w:rsidRDefault="00C03DD6" w:rsidP="00736202">
            <w:pPr>
              <w:jc w:val="center"/>
            </w:pPr>
          </w:p>
          <w:p w14:paraId="0531D38F" w14:textId="77777777" w:rsidR="00C03DD6" w:rsidRPr="000D0747" w:rsidRDefault="00C03DD6" w:rsidP="00736202">
            <w:pPr>
              <w:jc w:val="center"/>
            </w:pPr>
            <w:r w:rsidRPr="000D0747">
              <w:t xml:space="preserve">......................................................... </w:t>
            </w:r>
          </w:p>
          <w:p w14:paraId="638DBCE2" w14:textId="77777777" w:rsidR="00C03DD6" w:rsidRPr="000D0747" w:rsidRDefault="00C03DD6" w:rsidP="00736202">
            <w:pPr>
              <w:jc w:val="center"/>
            </w:pPr>
            <w:r w:rsidRPr="000D0747">
              <w:t>(upoważniony przedstawiciel SGGW)</w:t>
            </w:r>
          </w:p>
          <w:p w14:paraId="4F94232F" w14:textId="77777777" w:rsidR="00C03DD6" w:rsidRPr="000D0747" w:rsidRDefault="00C03DD6" w:rsidP="00736202">
            <w:pPr>
              <w:jc w:val="center"/>
            </w:pPr>
          </w:p>
          <w:p w14:paraId="0116B04C" w14:textId="77777777" w:rsidR="00C03DD6" w:rsidRPr="000D0747" w:rsidRDefault="00C03DD6" w:rsidP="00736202">
            <w:pPr>
              <w:jc w:val="center"/>
            </w:pPr>
          </w:p>
          <w:p w14:paraId="5E760E80" w14:textId="77777777" w:rsidR="00C03DD6" w:rsidRPr="000D0747" w:rsidRDefault="00C03DD6" w:rsidP="00736202">
            <w:pPr>
              <w:jc w:val="center"/>
            </w:pPr>
          </w:p>
          <w:p w14:paraId="72173BDC" w14:textId="77777777" w:rsidR="00C03DD6" w:rsidRPr="000D0747" w:rsidRDefault="00C03DD6" w:rsidP="00736202">
            <w:pPr>
              <w:jc w:val="center"/>
            </w:pPr>
          </w:p>
        </w:tc>
      </w:tr>
    </w:tbl>
    <w:p w14:paraId="0B615F65" w14:textId="77777777" w:rsidR="00C03DD6" w:rsidRPr="007A279E" w:rsidRDefault="00C03DD6" w:rsidP="00C03DD6">
      <w:pPr>
        <w:rPr>
          <w:b/>
        </w:rPr>
      </w:pPr>
    </w:p>
    <w:p w14:paraId="31956456" w14:textId="77777777" w:rsidR="006107C3" w:rsidRDefault="00C03DD6"/>
    <w:sectPr w:rsidR="006107C3" w:rsidSect="0064015F">
      <w:footerReference w:type="even" r:id="rId11"/>
      <w:footerReference w:type="default" r:id="rId12"/>
      <w:pgSz w:w="11907" w:h="16840" w:code="9"/>
      <w:pgMar w:top="993" w:right="1134" w:bottom="851" w:left="567" w:header="567" w:footer="851" w:gutter="567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0FB97B" w14:textId="77777777" w:rsidR="003005B3" w:rsidRDefault="00C03DD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4B5C8D" w14:textId="77777777" w:rsidR="003005B3" w:rsidRDefault="00C03D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A0932" w14:textId="77777777" w:rsidR="003005B3" w:rsidRDefault="00C03DD6" w:rsidP="009F6BA3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68</w:t>
    </w:r>
    <w:r>
      <w:rPr>
        <w:rStyle w:val="Numerstrony"/>
      </w:rPr>
      <w:fldChar w:fldCharType="end"/>
    </w:r>
  </w:p>
</w:ft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tarzyna Pietrewicz">
    <w15:presenceInfo w15:providerId="Windows Live" w15:userId="32d76b7402c5789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DD6"/>
    <w:rsid w:val="00582473"/>
    <w:rsid w:val="00C03DD6"/>
    <w:rsid w:val="00DB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5C63E"/>
  <w15:chartTrackingRefBased/>
  <w15:docId w15:val="{B7FF2896-C346-4D6D-AE27-6C30C669F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3D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03DD6"/>
    <w:pPr>
      <w:keepNext/>
      <w:ind w:left="284" w:hanging="284"/>
      <w:jc w:val="center"/>
      <w:outlineLvl w:val="0"/>
    </w:pPr>
    <w:rPr>
      <w:rFonts w:ascii="Arial" w:hAnsi="Arial" w:cs="Arial"/>
      <w:b/>
      <w:bCs/>
      <w:w w:val="120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C03DD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3DD6"/>
    <w:rPr>
      <w:rFonts w:ascii="Arial" w:eastAsia="Times New Roman" w:hAnsi="Arial" w:cs="Arial"/>
      <w:b/>
      <w:bCs/>
      <w:w w:val="120"/>
      <w:sz w:val="24"/>
      <w:szCs w:val="24"/>
      <w:lang w:eastAsia="pl-PL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C03DD6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styleId="Hipercze">
    <w:name w:val="Hyperlink"/>
    <w:uiPriority w:val="99"/>
    <w:rsid w:val="00C03DD6"/>
    <w:rPr>
      <w:color w:val="0000FF"/>
      <w:u w:val="single"/>
    </w:rPr>
  </w:style>
  <w:style w:type="character" w:styleId="Numerstrony">
    <w:name w:val="page number"/>
    <w:basedOn w:val="Domylnaczcionkaakapitu"/>
    <w:rsid w:val="00C03DD6"/>
  </w:style>
  <w:style w:type="paragraph" w:styleId="Stopka">
    <w:name w:val="footer"/>
    <w:basedOn w:val="Normalny"/>
    <w:link w:val="StopkaZnak"/>
    <w:uiPriority w:val="99"/>
    <w:rsid w:val="00C03D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3D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03D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lb">
    <w:name w:val="a_lb"/>
    <w:basedOn w:val="Domylnaczcionkaakapitu"/>
    <w:rsid w:val="00C03DD6"/>
  </w:style>
  <w:style w:type="table" w:customStyle="1" w:styleId="TableGrid">
    <w:name w:val="TableGrid"/>
    <w:rsid w:val="00C03DD6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kstpodstawowy23">
    <w:name w:val="Tekst podstawowy 23"/>
    <w:basedOn w:val="Normalny"/>
    <w:rsid w:val="00C03DD6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sip.lex.pl/" TargetMode="Externa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tyles" Target="styles.xml"/><Relationship Id="rId9" Type="http://schemas.openxmlformats.org/officeDocument/2006/relationships/hyperlink" Target="https://sip.lex.pl/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D0FBD63DFEC34B9F25279A7EDD0C70" ma:contentTypeVersion="12" ma:contentTypeDescription="Utwórz nowy dokument." ma:contentTypeScope="" ma:versionID="9d13523b76778b23ecba24ce9584e267">
  <xsd:schema xmlns:xsd="http://www.w3.org/2001/XMLSchema" xmlns:xs="http://www.w3.org/2001/XMLSchema" xmlns:p="http://schemas.microsoft.com/office/2006/metadata/properties" xmlns:ns3="c41f9e14-747a-4701-9185-ab88c25f6c27" targetNamespace="http://schemas.microsoft.com/office/2006/metadata/properties" ma:root="true" ma:fieldsID="31be8b9ef54cd7847c87d3f3ac9fc499" ns3:_="">
    <xsd:import namespace="c41f9e14-747a-4701-9185-ab88c25f6c2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1f9e14-747a-4701-9185-ab88c25f6c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41f9e14-747a-4701-9185-ab88c25f6c27" xsi:nil="true"/>
  </documentManagement>
</p:properties>
</file>

<file path=customXml/itemProps1.xml><?xml version="1.0" encoding="utf-8"?>
<ds:datastoreItem xmlns:ds="http://schemas.openxmlformats.org/officeDocument/2006/customXml" ds:itemID="{B5FB32D6-AFDC-44B5-BF95-1734BA3958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1f9e14-747a-4701-9185-ab88c25f6c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D88096-3BAC-430E-99E8-5160D7356B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53F1A4-9CFD-4A41-8E3B-4D41AAA6161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41f9e14-747a-4701-9185-ab88c25f6c2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1017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Witkowska</dc:creator>
  <cp:keywords/>
  <dc:description/>
  <cp:lastModifiedBy>Edyta Witkowska</cp:lastModifiedBy>
  <cp:revision>1</cp:revision>
  <dcterms:created xsi:type="dcterms:W3CDTF">2025-08-08T06:51:00Z</dcterms:created>
  <dcterms:modified xsi:type="dcterms:W3CDTF">2025-08-08T06:52:00Z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0x010100E2D0FBD63DFEC34B9F25279A7EDD0C70</vt:lpwstr>
  </property>
</Properties>
</file>